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B2F18" w14:textId="0E544836" w:rsidR="00E327A5" w:rsidRDefault="00E327A5" w:rsidP="00E327A5">
      <w:pPr>
        <w:pStyle w:val="NormalWeb"/>
      </w:pPr>
      <w:r>
        <w:rPr>
          <w:noProof/>
        </w:rPr>
        <w:drawing>
          <wp:anchor distT="0" distB="0" distL="114300" distR="114300" simplePos="0" relativeHeight="251658240" behindDoc="1" locked="0" layoutInCell="1" allowOverlap="1" wp14:anchorId="4236C047" wp14:editId="09C3E226">
            <wp:simplePos x="0" y="0"/>
            <wp:positionH relativeFrom="column">
              <wp:posOffset>2540</wp:posOffset>
            </wp:positionH>
            <wp:positionV relativeFrom="paragraph">
              <wp:posOffset>2540</wp:posOffset>
            </wp:positionV>
            <wp:extent cx="981075" cy="981075"/>
            <wp:effectExtent l="0" t="0" r="9525" b="9525"/>
            <wp:wrapNone/>
            <wp:docPr id="2" name="Image 2" descr="C:\Users\cyrielle.schuh\AppData\Local\Temp\422570c3-5ae9-40f9-8f4d-857b38fd55f2_Logo_CNRS_2023.zip.5f2\LOGO_CNRS_BLEU_H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cyrielle.schuh\AppData\Local\Temp\422570c3-5ae9-40f9-8f4d-857b38fd55f2_Logo_CNRS_2023.zip.5f2\LOGO_CNRS_BLEU_HD.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a:ln>
                      <a:noFill/>
                    </a:ln>
                  </pic:spPr>
                </pic:pic>
              </a:graphicData>
            </a:graphic>
          </wp:anchor>
        </w:drawing>
      </w:r>
    </w:p>
    <w:p w14:paraId="1BF5E927" w14:textId="23CF9712" w:rsidR="00E813C1" w:rsidRPr="0036525D" w:rsidRDefault="00875537" w:rsidP="00B933B9">
      <w:pPr>
        <w:spacing w:before="120" w:after="120"/>
        <w:jc w:val="center"/>
        <w:rPr>
          <w:rFonts w:ascii="Arial Narrow" w:hAnsi="Arial Narrow" w:cs="Arial"/>
          <w:b/>
        </w:rPr>
      </w:pPr>
      <w:r w:rsidRPr="0036525D">
        <w:rPr>
          <w:rFonts w:ascii="Arial Narrow" w:hAnsi="Arial Narrow" w:cs="Arial"/>
          <w:b/>
        </w:rPr>
        <w:t>CENTRE NATIONAL DE LA RECHERCHE SCIENTIFIQUE</w:t>
      </w:r>
    </w:p>
    <w:p w14:paraId="43FE3404" w14:textId="77777777" w:rsidR="0002352C" w:rsidRPr="0036525D" w:rsidRDefault="00875537" w:rsidP="0036525D">
      <w:pPr>
        <w:pStyle w:val="Default"/>
        <w:spacing w:before="120" w:after="120"/>
        <w:jc w:val="center"/>
        <w:rPr>
          <w:rFonts w:ascii="Arial Narrow" w:hAnsi="Arial Narrow" w:cs="Arial"/>
          <w:sz w:val="20"/>
          <w:szCs w:val="20"/>
        </w:rPr>
      </w:pPr>
      <w:r w:rsidRPr="0036525D">
        <w:rPr>
          <w:rFonts w:ascii="Arial Narrow" w:hAnsi="Arial Narrow" w:cs="Arial"/>
          <w:bCs/>
          <w:sz w:val="20"/>
          <w:szCs w:val="20"/>
        </w:rPr>
        <w:t>N° SIREN</w:t>
      </w:r>
      <w:r w:rsidR="0002352C" w:rsidRPr="0036525D">
        <w:rPr>
          <w:rFonts w:ascii="Arial Narrow" w:hAnsi="Arial Narrow" w:cs="Arial"/>
          <w:bCs/>
          <w:sz w:val="20"/>
          <w:szCs w:val="20"/>
        </w:rPr>
        <w:t> :</w:t>
      </w:r>
      <w:r w:rsidRPr="0036525D">
        <w:rPr>
          <w:rFonts w:ascii="Arial Narrow" w:hAnsi="Arial Narrow" w:cs="Arial"/>
          <w:bCs/>
          <w:sz w:val="20"/>
          <w:szCs w:val="20"/>
        </w:rPr>
        <w:t xml:space="preserve"> 180 089</w:t>
      </w:r>
      <w:r w:rsidR="0002352C" w:rsidRPr="0036525D">
        <w:rPr>
          <w:rFonts w:ascii="Arial Narrow" w:hAnsi="Arial Narrow" w:cs="Arial"/>
          <w:bCs/>
          <w:sz w:val="20"/>
          <w:szCs w:val="20"/>
        </w:rPr>
        <w:t> </w:t>
      </w:r>
      <w:r w:rsidRPr="0036525D">
        <w:rPr>
          <w:rFonts w:ascii="Arial Narrow" w:hAnsi="Arial Narrow" w:cs="Arial"/>
          <w:bCs/>
          <w:sz w:val="20"/>
          <w:szCs w:val="20"/>
        </w:rPr>
        <w:t>013</w:t>
      </w:r>
      <w:r w:rsidR="0002352C" w:rsidRPr="0036525D">
        <w:rPr>
          <w:rFonts w:ascii="Arial Narrow" w:hAnsi="Arial Narrow" w:cs="Arial"/>
          <w:bCs/>
          <w:sz w:val="20"/>
          <w:szCs w:val="20"/>
        </w:rPr>
        <w:t xml:space="preserve"> </w:t>
      </w:r>
      <w:r w:rsidR="00850B00" w:rsidRPr="0036525D">
        <w:rPr>
          <w:rFonts w:ascii="Arial Narrow" w:hAnsi="Arial Narrow" w:cs="Arial"/>
          <w:bCs/>
          <w:sz w:val="20"/>
          <w:szCs w:val="20"/>
        </w:rPr>
        <w:t>–</w:t>
      </w:r>
      <w:r w:rsidR="0002352C" w:rsidRPr="0036525D">
        <w:rPr>
          <w:rFonts w:ascii="Arial Narrow" w:hAnsi="Arial Narrow" w:cs="Arial"/>
          <w:bCs/>
          <w:sz w:val="20"/>
          <w:szCs w:val="20"/>
        </w:rPr>
        <w:t xml:space="preserve"> </w:t>
      </w:r>
      <w:r w:rsidR="0002352C" w:rsidRPr="0036525D">
        <w:rPr>
          <w:rFonts w:ascii="Arial Narrow" w:hAnsi="Arial Narrow" w:cs="Arial"/>
          <w:sz w:val="20"/>
          <w:szCs w:val="20"/>
        </w:rPr>
        <w:t>Code APE : 732Z</w:t>
      </w:r>
    </w:p>
    <w:p w14:paraId="0A1E55CC" w14:textId="77777777" w:rsidR="0002352C" w:rsidRPr="004E1674" w:rsidRDefault="0002352C" w:rsidP="0036525D">
      <w:pPr>
        <w:pStyle w:val="Default"/>
        <w:spacing w:before="120" w:after="120"/>
        <w:jc w:val="center"/>
        <w:rPr>
          <w:rFonts w:ascii="Arial Narrow" w:hAnsi="Arial Narrow" w:cs="Arial"/>
          <w:sz w:val="20"/>
          <w:szCs w:val="20"/>
        </w:rPr>
      </w:pPr>
      <w:r w:rsidRPr="004E1674">
        <w:rPr>
          <w:rFonts w:ascii="Arial Narrow" w:hAnsi="Arial Narrow" w:cs="Arial"/>
          <w:sz w:val="20"/>
          <w:szCs w:val="20"/>
        </w:rPr>
        <w:t>T.V.A. Intracommunautaire : FR 40 180 089</w:t>
      </w:r>
      <w:r w:rsidR="00920EFF" w:rsidRPr="004E1674">
        <w:rPr>
          <w:rFonts w:ascii="Arial Narrow" w:hAnsi="Arial Narrow" w:cs="Arial"/>
          <w:sz w:val="20"/>
          <w:szCs w:val="20"/>
        </w:rPr>
        <w:t> </w:t>
      </w:r>
      <w:r w:rsidRPr="004E1674">
        <w:rPr>
          <w:rFonts w:ascii="Arial Narrow" w:hAnsi="Arial Narrow" w:cs="Arial"/>
          <w:sz w:val="20"/>
          <w:szCs w:val="20"/>
        </w:rPr>
        <w:t>013</w:t>
      </w:r>
    </w:p>
    <w:p w14:paraId="48CE2C81" w14:textId="06EBEC29" w:rsidR="00875537" w:rsidRPr="00D9586A" w:rsidRDefault="00A05D3D" w:rsidP="00A01B4A">
      <w:pPr>
        <w:pStyle w:val="Default"/>
        <w:spacing w:before="120" w:after="120"/>
        <w:jc w:val="center"/>
        <w:rPr>
          <w:rFonts w:ascii="Arial Narrow" w:hAnsi="Arial Narrow" w:cs="Arial"/>
          <w:b/>
          <w:bCs/>
          <w:smallCaps/>
          <w:color w:val="auto"/>
          <w:sz w:val="20"/>
          <w:szCs w:val="20"/>
          <w:highlight w:val="yellow"/>
        </w:rPr>
      </w:pPr>
      <w:sdt>
        <w:sdtPr>
          <w:rPr>
            <w:rFonts w:ascii="Arial Narrow" w:hAnsi="Arial Narrow" w:cs="Arial"/>
            <w:b/>
            <w:bCs/>
            <w:smallCaps/>
            <w:color w:val="00294B"/>
            <w:sz w:val="18"/>
            <w:szCs w:val="18"/>
            <w:highlight w:val="cyan"/>
          </w:rPr>
          <w:alias w:val="TYPE"/>
          <w:tag w:val="TYPE"/>
          <w:id w:val="1214395338"/>
          <w:placeholder>
            <w:docPart w:val="B5A980820D6A45E582E97276AEC379CE"/>
          </w:placeholder>
          <w:dropDownList>
            <w:listItem w:value="Choisissez un élément."/>
            <w:listItem w:displayText="Marché public" w:value="Marché public"/>
            <w:listItem w:displayText="Accord-cadre" w:value="Accord-cadre"/>
          </w:dropDownList>
        </w:sdtPr>
        <w:sdtEndPr/>
        <w:sdtContent>
          <w:r w:rsidR="00E327A5" w:rsidRPr="00E327A5">
            <w:rPr>
              <w:rFonts w:ascii="Arial Narrow" w:hAnsi="Arial Narrow" w:cs="Arial"/>
              <w:b/>
              <w:bCs/>
              <w:smallCaps/>
              <w:color w:val="00294B"/>
              <w:sz w:val="18"/>
              <w:szCs w:val="18"/>
              <w:highlight w:val="cyan"/>
            </w:rPr>
            <w:t>Accord-cadre</w:t>
          </w:r>
        </w:sdtContent>
      </w:sdt>
      <w:r w:rsidR="0046413E" w:rsidRPr="007A5315">
        <w:rPr>
          <w:rFonts w:ascii="Arial Narrow" w:hAnsi="Arial Narrow" w:cs="Arial"/>
          <w:b/>
          <w:bCs/>
          <w:smallCaps/>
          <w:color w:val="00294B"/>
          <w:sz w:val="18"/>
          <w:szCs w:val="18"/>
        </w:rPr>
        <w:t xml:space="preserve"> </w:t>
      </w:r>
      <w:r w:rsidR="00A01B4A" w:rsidRPr="007A5315">
        <w:rPr>
          <w:rFonts w:ascii="Arial Narrow" w:hAnsi="Arial Narrow" w:cs="Arial"/>
          <w:b/>
          <w:bCs/>
          <w:smallCaps/>
          <w:color w:val="auto"/>
          <w:sz w:val="20"/>
          <w:szCs w:val="20"/>
        </w:rPr>
        <w:tab/>
      </w:r>
      <w:r w:rsidR="00514ECA" w:rsidRPr="007A5315">
        <w:rPr>
          <w:rFonts w:ascii="Arial Narrow" w:hAnsi="Arial Narrow" w:cs="Arial"/>
          <w:b/>
          <w:bCs/>
          <w:smallCaps/>
          <w:color w:val="auto"/>
          <w:sz w:val="20"/>
          <w:szCs w:val="20"/>
        </w:rPr>
        <w:t xml:space="preserve">  </w:t>
      </w:r>
      <w:r w:rsidR="00E22E63" w:rsidRPr="007A5315">
        <w:rPr>
          <w:rFonts w:ascii="Arial Narrow" w:hAnsi="Arial Narrow" w:cs="Arial"/>
          <w:b/>
          <w:bCs/>
          <w:smallCaps/>
          <w:color w:val="auto"/>
          <w:sz w:val="20"/>
          <w:szCs w:val="20"/>
        </w:rPr>
        <w:t xml:space="preserve"> </w:t>
      </w:r>
      <w:sdt>
        <w:sdtPr>
          <w:rPr>
            <w:rFonts w:ascii="Arial Narrow" w:hAnsi="Arial Narrow" w:cs="Arial"/>
            <w:b/>
            <w:bCs/>
            <w:smallCaps/>
            <w:color w:val="00294B"/>
            <w:sz w:val="20"/>
            <w:szCs w:val="20"/>
          </w:rPr>
          <w:alias w:val="CATEGORIE"/>
          <w:tag w:val="CATEGORIE"/>
          <w:id w:val="17875751"/>
          <w:placeholder>
            <w:docPart w:val="DefaultPlaceholder_22675704"/>
          </w:placeholder>
          <w:dropDownList>
            <w:listItem w:value="Choisissez un élément."/>
            <w:listItem w:displayText="Fournitures" w:value="Fournitures"/>
            <w:listItem w:displayText="Services" w:value="Services"/>
            <w:listItem w:displayText="Travaux" w:value="Travaux"/>
          </w:dropDownList>
        </w:sdtPr>
        <w:sdtEndPr/>
        <w:sdtContent>
          <w:r w:rsidR="001C741F">
            <w:rPr>
              <w:rFonts w:ascii="Arial Narrow" w:hAnsi="Arial Narrow" w:cs="Arial"/>
              <w:b/>
              <w:bCs/>
              <w:smallCaps/>
              <w:color w:val="00294B"/>
              <w:sz w:val="20"/>
              <w:szCs w:val="20"/>
            </w:rPr>
            <w:t>Services</w:t>
          </w:r>
        </w:sdtContent>
      </w:sdt>
      <w:r w:rsidR="00AC45A1" w:rsidRPr="007A5315">
        <w:rPr>
          <w:rFonts w:ascii="Arial Narrow" w:hAnsi="Arial Narrow" w:cs="Arial"/>
          <w:b/>
          <w:bCs/>
          <w:smallCaps/>
          <w:color w:val="auto"/>
          <w:sz w:val="20"/>
          <w:szCs w:val="20"/>
        </w:rPr>
        <w:t xml:space="preserve"> </w:t>
      </w:r>
      <w:r w:rsidR="00A01B4A" w:rsidRPr="00903347">
        <w:rPr>
          <w:rFonts w:ascii="Arial Narrow" w:hAnsi="Arial Narrow" w:cs="Arial"/>
          <w:b/>
          <w:bCs/>
          <w:smallCaps/>
          <w:color w:val="auto"/>
          <w:sz w:val="20"/>
          <w:szCs w:val="20"/>
        </w:rPr>
        <w:tab/>
      </w:r>
      <w:r w:rsidR="009C030D" w:rsidRPr="007A5315">
        <w:rPr>
          <w:rFonts w:ascii="Arial Narrow" w:hAnsi="Arial Narrow" w:cs="Arial"/>
          <w:b/>
          <w:bCs/>
          <w:smallCaps/>
          <w:color w:val="00294B"/>
          <w:sz w:val="20"/>
          <w:szCs w:val="20"/>
        </w:rPr>
        <w:t xml:space="preserve">en </w:t>
      </w:r>
      <w:r w:rsidR="00AE4ED3">
        <w:rPr>
          <w:rFonts w:ascii="Arial Narrow" w:hAnsi="Arial Narrow" w:cs="Arial"/>
          <w:b/>
          <w:bCs/>
          <w:smallCaps/>
          <w:color w:val="00294B"/>
          <w:sz w:val="20"/>
          <w:szCs w:val="20"/>
        </w:rPr>
        <w:t>Procédure d’Appel d’Offres Ouvert</w:t>
      </w:r>
    </w:p>
    <w:tbl>
      <w:tblPr>
        <w:tblStyle w:val="Grilledutableau"/>
        <w:tblW w:w="13798" w:type="dxa"/>
        <w:tblInd w:w="4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1"/>
        <w:gridCol w:w="3747"/>
      </w:tblGrid>
      <w:tr w:rsidR="006E6539" w:rsidRPr="006E6539" w14:paraId="3B8A9F63" w14:textId="77777777" w:rsidTr="004E65D5">
        <w:tc>
          <w:tcPr>
            <w:tcW w:w="10051" w:type="dxa"/>
          </w:tcPr>
          <w:p w14:paraId="288E2FF3" w14:textId="77777777" w:rsidR="006E6539" w:rsidRPr="007A5315" w:rsidRDefault="00903347" w:rsidP="00362579">
            <w:pPr>
              <w:pStyle w:val="Default"/>
              <w:ind w:right="-838"/>
              <w:jc w:val="center"/>
              <w:rPr>
                <w:rFonts w:ascii="Arial Narrow" w:hAnsi="Arial Narrow" w:cs="Arial"/>
                <w:b/>
                <w:bCs/>
                <w:smallCaps/>
                <w:color w:val="31849B" w:themeColor="accent5" w:themeShade="BF"/>
                <w:sz w:val="16"/>
                <w:szCs w:val="20"/>
              </w:rPr>
            </w:pPr>
            <w:r w:rsidRPr="004E65D5">
              <w:rPr>
                <w:rFonts w:ascii="Arial Narrow" w:hAnsi="Arial Narrow" w:cs="Arial"/>
                <w:b/>
                <w:bCs/>
                <w:smallCaps/>
                <w:color w:val="002060"/>
                <w:sz w:val="16"/>
                <w:szCs w:val="20"/>
              </w:rPr>
              <w:t xml:space="preserve">pour les achats effectués </w:t>
            </w:r>
            <w:r w:rsidR="00362579">
              <w:rPr>
                <w:rFonts w:ascii="Arial Narrow" w:hAnsi="Arial Narrow" w:cs="Arial"/>
                <w:b/>
                <w:bCs/>
                <w:smallCaps/>
                <w:color w:val="002060"/>
                <w:sz w:val="16"/>
                <w:szCs w:val="20"/>
              </w:rPr>
              <w:t>en application du code de la commande publique</w:t>
            </w:r>
          </w:p>
        </w:tc>
        <w:tc>
          <w:tcPr>
            <w:tcW w:w="3747" w:type="dxa"/>
          </w:tcPr>
          <w:p w14:paraId="71D24402" w14:textId="77777777" w:rsidR="006E6539" w:rsidRPr="007A5315" w:rsidRDefault="006E6539" w:rsidP="006E6539">
            <w:pPr>
              <w:pStyle w:val="Default"/>
              <w:rPr>
                <w:rFonts w:ascii="Arial Narrow" w:hAnsi="Arial Narrow" w:cs="Arial"/>
                <w:bCs/>
                <w:smallCaps/>
                <w:color w:val="auto"/>
                <w:sz w:val="16"/>
                <w:szCs w:val="20"/>
              </w:rPr>
            </w:pPr>
          </w:p>
          <w:p w14:paraId="2A87EC8D" w14:textId="77777777" w:rsidR="006E6539" w:rsidRPr="007A5315" w:rsidRDefault="006E6539" w:rsidP="006E6539">
            <w:pPr>
              <w:pStyle w:val="Default"/>
              <w:rPr>
                <w:rFonts w:ascii="Arial Narrow" w:hAnsi="Arial Narrow" w:cs="Arial"/>
                <w:bCs/>
                <w:smallCaps/>
                <w:color w:val="auto"/>
                <w:sz w:val="16"/>
                <w:szCs w:val="20"/>
              </w:rPr>
            </w:pPr>
          </w:p>
        </w:tc>
      </w:tr>
    </w:tbl>
    <w:p w14:paraId="50115B5A" w14:textId="77777777" w:rsidR="003843FD" w:rsidRDefault="00036035" w:rsidP="00854D3F">
      <w:pPr>
        <w:pStyle w:val="CM6"/>
        <w:pBdr>
          <w:top w:val="single" w:sz="4" w:space="1" w:color="auto"/>
          <w:left w:val="single" w:sz="4" w:space="4" w:color="auto"/>
          <w:bottom w:val="single" w:sz="4" w:space="1" w:color="auto"/>
          <w:right w:val="single" w:sz="4" w:space="4" w:color="auto"/>
        </w:pBdr>
        <w:spacing w:before="120"/>
        <w:ind w:firstLine="709"/>
        <w:rPr>
          <w:rFonts w:ascii="Arial Narrow" w:hAnsi="Arial Narrow" w:cs="Arial"/>
          <w:b/>
          <w:bCs/>
        </w:rPr>
      </w:pPr>
      <w:r>
        <w:rPr>
          <w:rFonts w:ascii="Arial Narrow" w:hAnsi="Arial Narrow" w:cs="Arial"/>
          <w:b/>
          <w:bCs/>
        </w:rPr>
        <w:t xml:space="preserve">CONDITIONS PARTICULIERES D’ACHAT </w:t>
      </w:r>
      <w:r w:rsidR="0036525D" w:rsidRPr="0036525D">
        <w:rPr>
          <w:rFonts w:ascii="Arial Narrow" w:hAnsi="Arial Narrow" w:cs="Arial"/>
          <w:b/>
          <w:bCs/>
        </w:rPr>
        <w:t>CNRS : N°</w:t>
      </w:r>
    </w:p>
    <w:p w14:paraId="44EA62FD" w14:textId="77777777" w:rsidR="00875537" w:rsidRPr="00854D3F" w:rsidRDefault="00E133A3" w:rsidP="00854D3F">
      <w:pPr>
        <w:pStyle w:val="CM6"/>
        <w:pBdr>
          <w:top w:val="single" w:sz="4" w:space="1" w:color="auto"/>
          <w:left w:val="single" w:sz="4" w:space="4" w:color="auto"/>
          <w:bottom w:val="single" w:sz="4" w:space="1" w:color="auto"/>
          <w:right w:val="single" w:sz="4" w:space="4" w:color="auto"/>
        </w:pBdr>
        <w:ind w:firstLine="709"/>
        <w:rPr>
          <w:rFonts w:ascii="Arial Narrow" w:hAnsi="Arial Narrow" w:cs="Arial"/>
          <w:b/>
          <w:bCs/>
          <w:sz w:val="16"/>
          <w:szCs w:val="16"/>
        </w:rPr>
      </w:pPr>
      <w:r>
        <w:rPr>
          <w:rFonts w:ascii="Arial Narrow" w:hAnsi="Arial Narrow" w:cs="Arial"/>
          <w:b/>
          <w:bCs/>
          <w:sz w:val="16"/>
          <w:szCs w:val="16"/>
        </w:rPr>
        <w:tab/>
      </w:r>
      <w:r>
        <w:rPr>
          <w:rFonts w:ascii="Arial Narrow" w:hAnsi="Arial Narrow" w:cs="Arial"/>
          <w:b/>
          <w:bCs/>
          <w:sz w:val="16"/>
          <w:szCs w:val="16"/>
        </w:rPr>
        <w:tab/>
      </w:r>
      <w:r w:rsidR="00854D3F">
        <w:rPr>
          <w:rFonts w:ascii="Arial Narrow" w:hAnsi="Arial Narrow" w:cs="Arial"/>
          <w:b/>
          <w:bCs/>
          <w:sz w:val="16"/>
          <w:szCs w:val="16"/>
        </w:rPr>
        <w:t>(</w:t>
      </w:r>
      <w:proofErr w:type="gramStart"/>
      <w:r w:rsidR="00854D3F">
        <w:rPr>
          <w:rFonts w:ascii="Arial Narrow" w:hAnsi="Arial Narrow" w:cs="Arial"/>
          <w:b/>
          <w:bCs/>
          <w:sz w:val="16"/>
          <w:szCs w:val="16"/>
        </w:rPr>
        <w:t>r</w:t>
      </w:r>
      <w:r w:rsidR="00854D3F" w:rsidRPr="00854D3F">
        <w:rPr>
          <w:rFonts w:ascii="Arial Narrow" w:hAnsi="Arial Narrow" w:cs="Arial"/>
          <w:b/>
          <w:bCs/>
          <w:sz w:val="16"/>
          <w:szCs w:val="16"/>
        </w:rPr>
        <w:t>éférences</w:t>
      </w:r>
      <w:proofErr w:type="gramEnd"/>
      <w:r w:rsidR="00854D3F" w:rsidRPr="00854D3F">
        <w:rPr>
          <w:rFonts w:ascii="Arial Narrow" w:hAnsi="Arial Narrow" w:cs="Arial"/>
          <w:b/>
          <w:bCs/>
          <w:sz w:val="16"/>
          <w:szCs w:val="16"/>
        </w:rPr>
        <w:t xml:space="preserve"> à rappeler dans toute correspondance</w:t>
      </w:r>
      <w:r w:rsidR="00854D3F">
        <w:rPr>
          <w:rFonts w:ascii="Arial Narrow" w:hAnsi="Arial Narrow" w:cs="Arial"/>
          <w:b/>
          <w:bCs/>
          <w:sz w:val="16"/>
          <w:szCs w:val="16"/>
        </w:rPr>
        <w:t>)</w:t>
      </w:r>
    </w:p>
    <w:p w14:paraId="6EE44ED6" w14:textId="77777777" w:rsidR="00E813C1" w:rsidRDefault="002122DC" w:rsidP="002122DC">
      <w:pPr>
        <w:jc w:val="both"/>
        <w:rPr>
          <w:rFonts w:ascii="Arial Narrow" w:hAnsi="Arial Narrow" w:cs="Arial"/>
          <w:sz w:val="16"/>
          <w:szCs w:val="16"/>
        </w:rPr>
      </w:pPr>
      <w:r w:rsidRPr="002122DC">
        <w:rPr>
          <w:rFonts w:ascii="Arial Narrow" w:hAnsi="Arial Narrow" w:cs="Arial"/>
          <w:sz w:val="16"/>
          <w:szCs w:val="16"/>
        </w:rPr>
        <w:t xml:space="preserve">L’attention du </w:t>
      </w:r>
      <w:r w:rsidR="0044478B" w:rsidRPr="002122DC">
        <w:rPr>
          <w:rFonts w:ascii="Arial Narrow" w:hAnsi="Arial Narrow" w:cs="Arial"/>
          <w:sz w:val="16"/>
          <w:szCs w:val="16"/>
        </w:rPr>
        <w:t xml:space="preserve">TITULAIRE </w:t>
      </w:r>
      <w:r w:rsidRPr="002122DC">
        <w:rPr>
          <w:rFonts w:ascii="Arial Narrow" w:hAnsi="Arial Narrow" w:cs="Arial"/>
          <w:sz w:val="16"/>
          <w:szCs w:val="16"/>
        </w:rPr>
        <w:t>est attirée sur le fait que</w:t>
      </w:r>
      <w:r>
        <w:rPr>
          <w:rFonts w:ascii="Arial Narrow" w:hAnsi="Arial Narrow" w:cs="Arial"/>
          <w:sz w:val="16"/>
          <w:szCs w:val="16"/>
        </w:rPr>
        <w:t xml:space="preserve"> </w:t>
      </w:r>
      <w:r w:rsidRPr="002122DC">
        <w:rPr>
          <w:rFonts w:ascii="Arial Narrow" w:hAnsi="Arial Narrow" w:cs="Arial"/>
          <w:sz w:val="16"/>
          <w:szCs w:val="16"/>
        </w:rPr>
        <w:t xml:space="preserve">les </w:t>
      </w:r>
      <w:r w:rsidR="00E86895">
        <w:rPr>
          <w:rFonts w:ascii="Arial Narrow" w:hAnsi="Arial Narrow" w:cs="Arial"/>
          <w:sz w:val="16"/>
          <w:szCs w:val="16"/>
        </w:rPr>
        <w:t>rubriques</w:t>
      </w:r>
      <w:r w:rsidRPr="002122DC">
        <w:rPr>
          <w:rFonts w:ascii="Arial Narrow" w:hAnsi="Arial Narrow" w:cs="Arial"/>
          <w:sz w:val="16"/>
          <w:szCs w:val="16"/>
        </w:rPr>
        <w:t xml:space="preserve"> du présent document qui sont précédées d’une « case à cocher </w:t>
      </w:r>
      <w:r w:rsidRPr="002122DC">
        <w:rPr>
          <w:rFonts w:ascii="Arial Narrow" w:hAnsi="Arial Narrow" w:cs="Arial"/>
          <w:sz w:val="16"/>
          <w:szCs w:val="16"/>
        </w:rPr>
        <w:fldChar w:fldCharType="begin">
          <w:ffData>
            <w:name w:val=""/>
            <w:enabled/>
            <w:calcOnExit w:val="0"/>
            <w:checkBox>
              <w:sizeAuto/>
              <w:default w:val="1"/>
            </w:checkBox>
          </w:ffData>
        </w:fldChar>
      </w:r>
      <w:r w:rsidRPr="002122DC">
        <w:rPr>
          <w:rFonts w:ascii="Arial Narrow" w:hAnsi="Arial Narrow" w:cs="Arial"/>
          <w:sz w:val="16"/>
          <w:szCs w:val="16"/>
        </w:rPr>
        <w:instrText xml:space="preserve"> FORMCHECKBOX </w:instrText>
      </w:r>
      <w:r w:rsidR="00A05D3D">
        <w:rPr>
          <w:rFonts w:ascii="Arial Narrow" w:hAnsi="Arial Narrow" w:cs="Arial"/>
          <w:sz w:val="16"/>
          <w:szCs w:val="16"/>
        </w:rPr>
      </w:r>
      <w:r w:rsidR="00A05D3D">
        <w:rPr>
          <w:rFonts w:ascii="Arial Narrow" w:hAnsi="Arial Narrow" w:cs="Arial"/>
          <w:sz w:val="16"/>
          <w:szCs w:val="16"/>
        </w:rPr>
        <w:fldChar w:fldCharType="separate"/>
      </w:r>
      <w:r w:rsidRPr="002122DC">
        <w:rPr>
          <w:rFonts w:ascii="Arial Narrow" w:hAnsi="Arial Narrow" w:cs="Arial"/>
          <w:sz w:val="16"/>
          <w:szCs w:val="16"/>
        </w:rPr>
        <w:fldChar w:fldCharType="end"/>
      </w:r>
      <w:r w:rsidRPr="002122DC">
        <w:rPr>
          <w:rFonts w:ascii="Arial Narrow" w:hAnsi="Arial Narrow" w:cs="Arial"/>
          <w:sz w:val="16"/>
          <w:szCs w:val="16"/>
        </w:rPr>
        <w:t>» ne sont applicables que si elles sont effectivement cochées</w:t>
      </w:r>
      <w:r w:rsidR="0044478B">
        <w:rPr>
          <w:rFonts w:ascii="Arial Narrow" w:hAnsi="Arial Narrow" w:cs="Arial"/>
          <w:sz w:val="16"/>
          <w:szCs w:val="16"/>
        </w:rPr>
        <w:t>. L</w:t>
      </w:r>
      <w:r w:rsidRPr="002122DC">
        <w:rPr>
          <w:rFonts w:ascii="Arial Narrow" w:hAnsi="Arial Narrow" w:cs="Arial"/>
          <w:sz w:val="16"/>
          <w:szCs w:val="16"/>
        </w:rPr>
        <w:t xml:space="preserve">es </w:t>
      </w:r>
      <w:r w:rsidR="00E86895">
        <w:rPr>
          <w:rFonts w:ascii="Arial Narrow" w:hAnsi="Arial Narrow" w:cs="Arial"/>
          <w:sz w:val="16"/>
          <w:szCs w:val="16"/>
        </w:rPr>
        <w:t>rubriques</w:t>
      </w:r>
      <w:r w:rsidRPr="002122DC">
        <w:rPr>
          <w:rFonts w:ascii="Arial Narrow" w:hAnsi="Arial Narrow" w:cs="Arial"/>
          <w:sz w:val="16"/>
          <w:szCs w:val="16"/>
        </w:rPr>
        <w:t xml:space="preserve"> du présent document qui ne sont pas précédées d’une case à cocher sont applicables de droit.</w:t>
      </w:r>
    </w:p>
    <w:p w14:paraId="47B15A28" w14:textId="77777777" w:rsidR="002122DC" w:rsidRPr="002122DC" w:rsidRDefault="002122DC" w:rsidP="002122DC">
      <w:pPr>
        <w:jc w:val="both"/>
        <w:rPr>
          <w:rFonts w:ascii="Arial Narrow" w:hAnsi="Arial Narrow" w:cs="Arial"/>
          <w:b/>
          <w:bCs/>
          <w:sz w:val="20"/>
          <w:szCs w:val="20"/>
          <w:u w:val="single"/>
        </w:rPr>
      </w:pPr>
    </w:p>
    <w:p w14:paraId="79DC9874" w14:textId="77777777" w:rsidR="00DF6B58" w:rsidRPr="0036525D" w:rsidRDefault="00DF6B58" w:rsidP="0036525D">
      <w:pPr>
        <w:pStyle w:val="Default"/>
        <w:spacing w:before="120" w:after="120"/>
        <w:rPr>
          <w:rFonts w:ascii="Arial Narrow" w:hAnsi="Arial Narrow" w:cs="Arial"/>
          <w:b/>
          <w:bCs/>
          <w:color w:val="auto"/>
          <w:sz w:val="20"/>
          <w:szCs w:val="20"/>
          <w:u w:val="single"/>
        </w:rPr>
        <w:sectPr w:rsidR="00DF6B58" w:rsidRPr="0036525D" w:rsidSect="00CD4ACA">
          <w:footerReference w:type="default" r:id="rId12"/>
          <w:pgSz w:w="11906" w:h="16838" w:code="9"/>
          <w:pgMar w:top="851" w:right="851" w:bottom="851" w:left="851" w:header="567" w:footer="397" w:gutter="0"/>
          <w:cols w:space="708"/>
          <w:docGrid w:linePitch="360"/>
        </w:sectPr>
      </w:pPr>
    </w:p>
    <w:tbl>
      <w:tblPr>
        <w:tblStyle w:val="Grilledutableau"/>
        <w:tblW w:w="4914" w:type="dxa"/>
        <w:tblInd w:w="108"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Layout w:type="fixed"/>
        <w:tblLook w:val="04A0" w:firstRow="1" w:lastRow="0" w:firstColumn="1" w:lastColumn="0" w:noHBand="0" w:noVBand="1"/>
      </w:tblPr>
      <w:tblGrid>
        <w:gridCol w:w="236"/>
        <w:gridCol w:w="48"/>
        <w:gridCol w:w="283"/>
        <w:gridCol w:w="567"/>
        <w:gridCol w:w="567"/>
        <w:gridCol w:w="142"/>
        <w:gridCol w:w="142"/>
        <w:gridCol w:w="371"/>
        <w:gridCol w:w="479"/>
        <w:gridCol w:w="426"/>
        <w:gridCol w:w="141"/>
        <w:gridCol w:w="567"/>
        <w:gridCol w:w="426"/>
        <w:gridCol w:w="425"/>
        <w:gridCol w:w="94"/>
      </w:tblGrid>
      <w:tr w:rsidR="00EE3B58" w:rsidRPr="000E3D2D" w14:paraId="69BC180E" w14:textId="77777777" w:rsidTr="00E327A5">
        <w:trPr>
          <w:gridAfter w:val="1"/>
          <w:wAfter w:w="94" w:type="dxa"/>
        </w:trPr>
        <w:tc>
          <w:tcPr>
            <w:tcW w:w="4820" w:type="dxa"/>
            <w:gridSpan w:val="14"/>
            <w:tcBorders>
              <w:top w:val="nil"/>
            </w:tcBorders>
          </w:tcPr>
          <w:p w14:paraId="1ED197DF" w14:textId="77777777" w:rsidR="00EE3B58" w:rsidRPr="000E3D2D" w:rsidRDefault="00EE3B58" w:rsidP="0042046C">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PARTIES</w:t>
            </w:r>
          </w:p>
        </w:tc>
      </w:tr>
      <w:tr w:rsidR="00EE3B58" w:rsidRPr="000E3D2D" w14:paraId="77187C68" w14:textId="77777777" w:rsidTr="00E327A5">
        <w:trPr>
          <w:gridAfter w:val="1"/>
          <w:wAfter w:w="94" w:type="dxa"/>
        </w:trPr>
        <w:tc>
          <w:tcPr>
            <w:tcW w:w="4820" w:type="dxa"/>
            <w:gridSpan w:val="14"/>
          </w:tcPr>
          <w:p w14:paraId="6FF3CD50" w14:textId="77777777" w:rsidR="00EE3B58" w:rsidRPr="000E3D2D" w:rsidRDefault="00EE3B58" w:rsidP="00757590">
            <w:pPr>
              <w:pStyle w:val="CM7"/>
              <w:jc w:val="both"/>
              <w:rPr>
                <w:rFonts w:ascii="Arial Narrow" w:hAnsi="Arial Narrow" w:cs="Arial"/>
                <w:sz w:val="18"/>
                <w:szCs w:val="18"/>
              </w:rPr>
            </w:pPr>
            <w:r w:rsidRPr="000E3D2D">
              <w:rPr>
                <w:rFonts w:ascii="Arial Narrow" w:hAnsi="Arial Narrow" w:cs="Arial"/>
                <w:sz w:val="18"/>
                <w:szCs w:val="18"/>
              </w:rPr>
              <w:t xml:space="preserve">Le </w:t>
            </w:r>
            <w:r w:rsidRPr="000E3D2D">
              <w:rPr>
                <w:rFonts w:ascii="Arial Narrow" w:hAnsi="Arial Narrow" w:cs="Arial"/>
                <w:b/>
                <w:sz w:val="18"/>
                <w:szCs w:val="18"/>
              </w:rPr>
              <w:t>CNRS</w:t>
            </w:r>
            <w:r w:rsidR="001D6360">
              <w:rPr>
                <w:rFonts w:ascii="Arial Narrow" w:hAnsi="Arial Narrow" w:cs="Arial"/>
                <w:sz w:val="18"/>
                <w:szCs w:val="18"/>
              </w:rPr>
              <w:t>, personne publique contractante,</w:t>
            </w:r>
            <w:r w:rsidRPr="000E3D2D">
              <w:rPr>
                <w:rFonts w:ascii="Arial Narrow" w:hAnsi="Arial Narrow" w:cs="Arial"/>
                <w:sz w:val="18"/>
                <w:szCs w:val="18"/>
              </w:rPr>
              <w:t xml:space="preserve"> agissant tant en son nom qu'au nom et pour le compte du laboratoire/service</w:t>
            </w:r>
          </w:p>
        </w:tc>
      </w:tr>
      <w:tr w:rsidR="00EE3B58" w:rsidRPr="000E3D2D" w14:paraId="0E79FA08" w14:textId="77777777" w:rsidTr="00E327A5">
        <w:trPr>
          <w:gridAfter w:val="1"/>
          <w:wAfter w:w="94" w:type="dxa"/>
          <w:trHeight w:val="1140"/>
        </w:trPr>
        <w:tc>
          <w:tcPr>
            <w:tcW w:w="4820" w:type="dxa"/>
            <w:gridSpan w:val="14"/>
            <w:shd w:val="clear" w:color="auto" w:fill="DAEEF3" w:themeFill="accent5" w:themeFillTint="33"/>
            <w:tcMar>
              <w:left w:w="0" w:type="dxa"/>
              <w:right w:w="0" w:type="dxa"/>
            </w:tcMar>
            <w:vAlign w:val="center"/>
          </w:tcPr>
          <w:p w14:paraId="016995D9" w14:textId="77777777" w:rsidR="001E0767" w:rsidRDefault="001E0767" w:rsidP="001E0767">
            <w:pPr>
              <w:ind w:left="108"/>
              <w:rPr>
                <w:rFonts w:ascii="Arial Narrow" w:hAnsi="Arial Narrow" w:cs="Arial"/>
                <w:sz w:val="18"/>
                <w:szCs w:val="18"/>
              </w:rPr>
            </w:pPr>
            <w:r>
              <w:rPr>
                <w:rFonts w:ascii="Arial Narrow" w:hAnsi="Arial Narrow" w:cs="Arial"/>
                <w:sz w:val="18"/>
                <w:szCs w:val="18"/>
              </w:rPr>
              <w:t>CNRS – DELEGATION ALSACE</w:t>
            </w:r>
          </w:p>
          <w:p w14:paraId="4AA6673E" w14:textId="77777777" w:rsidR="001E0767" w:rsidRDefault="001E0767" w:rsidP="001E0767">
            <w:pPr>
              <w:ind w:left="108"/>
              <w:rPr>
                <w:rFonts w:ascii="Arial Narrow" w:hAnsi="Arial Narrow" w:cs="Arial"/>
                <w:sz w:val="18"/>
                <w:szCs w:val="18"/>
              </w:rPr>
            </w:pPr>
            <w:r>
              <w:rPr>
                <w:rFonts w:ascii="Arial Narrow" w:hAnsi="Arial Narrow" w:cs="Arial"/>
                <w:sz w:val="18"/>
                <w:szCs w:val="18"/>
              </w:rPr>
              <w:t xml:space="preserve">23, rue du </w:t>
            </w:r>
            <w:proofErr w:type="spellStart"/>
            <w:r>
              <w:rPr>
                <w:rFonts w:ascii="Arial Narrow" w:hAnsi="Arial Narrow" w:cs="Arial"/>
                <w:sz w:val="18"/>
                <w:szCs w:val="18"/>
              </w:rPr>
              <w:t>Loess</w:t>
            </w:r>
            <w:proofErr w:type="spellEnd"/>
            <w:r>
              <w:rPr>
                <w:rFonts w:ascii="Arial Narrow" w:hAnsi="Arial Narrow" w:cs="Arial"/>
                <w:sz w:val="18"/>
                <w:szCs w:val="18"/>
              </w:rPr>
              <w:t xml:space="preserve"> - BP 20</w:t>
            </w:r>
          </w:p>
          <w:p w14:paraId="6CD3A551" w14:textId="77777777" w:rsidR="003312A4" w:rsidRPr="000E3D2D" w:rsidRDefault="001E0767" w:rsidP="001E0767">
            <w:pPr>
              <w:ind w:left="108"/>
              <w:rPr>
                <w:rFonts w:ascii="Arial Narrow" w:hAnsi="Arial Narrow" w:cs="Arial"/>
                <w:sz w:val="18"/>
                <w:szCs w:val="18"/>
              </w:rPr>
            </w:pPr>
            <w:r>
              <w:rPr>
                <w:rFonts w:ascii="Arial Narrow" w:hAnsi="Arial Narrow" w:cs="Arial"/>
                <w:sz w:val="18"/>
                <w:szCs w:val="18"/>
              </w:rPr>
              <w:t>67037 Strasbourg cedex 02</w:t>
            </w:r>
          </w:p>
        </w:tc>
      </w:tr>
      <w:tr w:rsidR="00D13443" w:rsidRPr="000E3D2D" w14:paraId="7263C519" w14:textId="77777777" w:rsidTr="00E327A5">
        <w:trPr>
          <w:gridAfter w:val="1"/>
          <w:wAfter w:w="94" w:type="dxa"/>
        </w:trPr>
        <w:tc>
          <w:tcPr>
            <w:tcW w:w="4820" w:type="dxa"/>
            <w:gridSpan w:val="14"/>
          </w:tcPr>
          <w:p w14:paraId="7879C411" w14:textId="77777777" w:rsidR="00D13443" w:rsidRPr="000E3D2D" w:rsidRDefault="00D13443" w:rsidP="00D9586A">
            <w:pPr>
              <w:pStyle w:val="CM6"/>
              <w:jc w:val="both"/>
              <w:rPr>
                <w:rFonts w:ascii="Arial Narrow" w:hAnsi="Arial Narrow" w:cs="Arial"/>
                <w:sz w:val="18"/>
                <w:szCs w:val="18"/>
              </w:rPr>
            </w:pPr>
            <w:proofErr w:type="gramStart"/>
            <w:r w:rsidRPr="000E3D2D">
              <w:rPr>
                <w:rFonts w:ascii="Arial Narrow" w:hAnsi="Arial Narrow" w:cs="Arial"/>
                <w:sz w:val="18"/>
                <w:szCs w:val="18"/>
              </w:rPr>
              <w:t>représenté</w:t>
            </w:r>
            <w:proofErr w:type="gramEnd"/>
            <w:r w:rsidRPr="000E3D2D">
              <w:rPr>
                <w:rFonts w:ascii="Arial Narrow" w:hAnsi="Arial Narrow" w:cs="Arial"/>
                <w:sz w:val="18"/>
                <w:szCs w:val="18"/>
              </w:rPr>
              <w:t xml:space="preserve"> par </w:t>
            </w:r>
            <w:r w:rsidR="009768F5" w:rsidRPr="000E3D2D">
              <w:rPr>
                <w:rFonts w:ascii="Arial Narrow" w:hAnsi="Arial Narrow" w:cs="Arial"/>
                <w:sz w:val="18"/>
                <w:szCs w:val="18"/>
              </w:rPr>
              <w:t>la Personne Responsable du Marché (PRM)</w:t>
            </w:r>
            <w:r w:rsidR="000F7DD1" w:rsidRPr="000E3D2D">
              <w:rPr>
                <w:rFonts w:ascii="Arial Narrow" w:hAnsi="Arial Narrow" w:cs="Arial"/>
                <w:sz w:val="18"/>
                <w:szCs w:val="18"/>
              </w:rPr>
              <w:t xml:space="preserve"> / Maitre </w:t>
            </w:r>
            <w:r w:rsidR="000F7DD1" w:rsidRPr="00D9586A">
              <w:rPr>
                <w:rFonts w:ascii="Arial Narrow" w:hAnsi="Arial Narrow" w:cs="Arial"/>
                <w:sz w:val="18"/>
                <w:szCs w:val="18"/>
              </w:rPr>
              <w:t xml:space="preserve">d’ouvrage </w:t>
            </w:r>
            <w:r w:rsidRPr="00D9586A">
              <w:rPr>
                <w:rFonts w:ascii="Arial Narrow" w:hAnsi="Arial Narrow" w:cs="Arial"/>
                <w:sz w:val="18"/>
                <w:szCs w:val="18"/>
              </w:rPr>
              <w:t xml:space="preserve">(décision </w:t>
            </w:r>
            <w:r w:rsidR="00D9586A">
              <w:rPr>
                <w:rFonts w:ascii="Arial Narrow" w:hAnsi="Arial Narrow" w:cs="Arial"/>
                <w:sz w:val="18"/>
                <w:szCs w:val="18"/>
              </w:rPr>
              <w:t>DEC 153351 DAJ du 19 janvier 2015</w:t>
            </w:r>
            <w:r w:rsidRPr="00D9586A">
              <w:rPr>
                <w:rFonts w:ascii="Arial Narrow" w:hAnsi="Arial Narrow" w:cs="Arial"/>
                <w:sz w:val="18"/>
                <w:szCs w:val="18"/>
              </w:rPr>
              <w:t>)</w:t>
            </w:r>
          </w:p>
        </w:tc>
      </w:tr>
      <w:tr w:rsidR="003E1E9C" w:rsidRPr="000E3D2D" w14:paraId="5BE704F6" w14:textId="77777777" w:rsidTr="00E327A5">
        <w:trPr>
          <w:gridAfter w:val="1"/>
          <w:wAfter w:w="94" w:type="dxa"/>
          <w:trHeight w:val="359"/>
        </w:trPr>
        <w:tc>
          <w:tcPr>
            <w:tcW w:w="4820" w:type="dxa"/>
            <w:gridSpan w:val="14"/>
            <w:shd w:val="clear" w:color="auto" w:fill="DAEEF3" w:themeFill="accent5" w:themeFillTint="33"/>
            <w:vAlign w:val="center"/>
          </w:tcPr>
          <w:p w14:paraId="788D32E9" w14:textId="77777777" w:rsidR="009F616C" w:rsidRPr="000E3D2D" w:rsidRDefault="001E0767" w:rsidP="009F616C">
            <w:pPr>
              <w:pStyle w:val="Default"/>
              <w:rPr>
                <w:rFonts w:ascii="Arial Narrow" w:hAnsi="Arial Narrow"/>
                <w:sz w:val="18"/>
                <w:szCs w:val="18"/>
              </w:rPr>
            </w:pPr>
            <w:r>
              <w:rPr>
                <w:rFonts w:ascii="Arial Narrow" w:hAnsi="Arial Narrow"/>
                <w:color w:val="00294B"/>
                <w:sz w:val="18"/>
                <w:szCs w:val="18"/>
              </w:rPr>
              <w:t>Le Délégué régional</w:t>
            </w:r>
          </w:p>
        </w:tc>
      </w:tr>
      <w:tr w:rsidR="00505D56" w:rsidRPr="000E3D2D" w14:paraId="071998D6" w14:textId="77777777" w:rsidTr="00E327A5">
        <w:trPr>
          <w:gridAfter w:val="1"/>
          <w:wAfter w:w="94" w:type="dxa"/>
        </w:trPr>
        <w:tc>
          <w:tcPr>
            <w:tcW w:w="4820" w:type="dxa"/>
            <w:gridSpan w:val="14"/>
          </w:tcPr>
          <w:p w14:paraId="48B635FF" w14:textId="77777777" w:rsidR="005168BB" w:rsidRDefault="005168BB" w:rsidP="005168BB">
            <w:pPr>
              <w:pStyle w:val="Default"/>
              <w:rPr>
                <w:rFonts w:ascii="Arial Narrow" w:hAnsi="Arial Narrow"/>
                <w:sz w:val="8"/>
                <w:szCs w:val="18"/>
              </w:rPr>
            </w:pPr>
          </w:p>
          <w:p w14:paraId="11424F4E" w14:textId="77777777" w:rsidR="005168BB" w:rsidRDefault="005168BB" w:rsidP="005168BB">
            <w:pPr>
              <w:pStyle w:val="Default"/>
              <w:rPr>
                <w:rFonts w:ascii="Arial Narrow" w:hAnsi="Arial Narrow"/>
                <w:i/>
                <w:sz w:val="16"/>
                <w:szCs w:val="18"/>
              </w:rPr>
            </w:pPr>
            <w:proofErr w:type="gramStart"/>
            <w:r>
              <w:rPr>
                <w:rFonts w:ascii="Arial Narrow" w:hAnsi="Arial Narrow"/>
                <w:sz w:val="18"/>
                <w:szCs w:val="18"/>
              </w:rPr>
              <w:t>et</w:t>
            </w:r>
            <w:proofErr w:type="gramEnd"/>
            <w:r>
              <w:rPr>
                <w:rFonts w:ascii="Arial Narrow" w:hAnsi="Arial Narrow"/>
                <w:sz w:val="18"/>
                <w:szCs w:val="18"/>
              </w:rPr>
              <w:t xml:space="preserve"> le </w:t>
            </w:r>
            <w:r>
              <w:rPr>
                <w:rFonts w:ascii="Arial Narrow" w:hAnsi="Arial Narrow"/>
                <w:b/>
                <w:sz w:val="18"/>
                <w:szCs w:val="18"/>
              </w:rPr>
              <w:t>TITULAIRE</w:t>
            </w:r>
            <w:r>
              <w:rPr>
                <w:rFonts w:ascii="Arial Narrow" w:hAnsi="Arial Narrow"/>
                <w:sz w:val="18"/>
                <w:szCs w:val="18"/>
              </w:rPr>
              <w:t xml:space="preserve"> (</w:t>
            </w:r>
            <w:r>
              <w:rPr>
                <w:rFonts w:ascii="Arial Narrow" w:hAnsi="Arial Narrow"/>
                <w:i/>
                <w:sz w:val="16"/>
                <w:szCs w:val="18"/>
              </w:rPr>
              <w:t>en cas de groupement compléter le formulaire DC1 :</w:t>
            </w:r>
          </w:p>
          <w:p w14:paraId="37E92ABE" w14:textId="77777777" w:rsidR="00A84B74" w:rsidRPr="005168BB" w:rsidRDefault="00A05D3D" w:rsidP="005168BB">
            <w:pPr>
              <w:pStyle w:val="Default"/>
              <w:rPr>
                <w:rFonts w:ascii="Arial Narrow" w:hAnsi="Arial Narrow"/>
                <w:i/>
                <w:sz w:val="18"/>
                <w:szCs w:val="18"/>
              </w:rPr>
            </w:pPr>
            <w:hyperlink r:id="rId13" w:history="1">
              <w:r w:rsidR="005168BB" w:rsidRPr="00745D67">
                <w:rPr>
                  <w:rStyle w:val="Lienhypertexte"/>
                  <w:rFonts w:ascii="Arial Narrow" w:hAnsi="Arial Narrow"/>
                  <w:i/>
                  <w:sz w:val="18"/>
                </w:rPr>
                <w:t>https://www.economie.gouv.fr/daj/formulaires-declaration-du-candidat</w:t>
              </w:r>
            </w:hyperlink>
            <w:r w:rsidR="005168BB">
              <w:rPr>
                <w:rFonts w:ascii="Arial Narrow" w:hAnsi="Arial Narrow"/>
                <w:i/>
                <w:sz w:val="18"/>
              </w:rPr>
              <w:t>)</w:t>
            </w:r>
            <w:r w:rsidR="005168BB" w:rsidRPr="005168BB">
              <w:rPr>
                <w:rFonts w:ascii="Arial Narrow" w:hAnsi="Arial Narrow"/>
                <w:i/>
                <w:sz w:val="18"/>
              </w:rPr>
              <w:t xml:space="preserve"> </w:t>
            </w:r>
          </w:p>
        </w:tc>
      </w:tr>
      <w:tr w:rsidR="00505D56" w:rsidRPr="000E3D2D" w14:paraId="0248839A" w14:textId="77777777" w:rsidTr="00E327A5">
        <w:trPr>
          <w:gridAfter w:val="1"/>
          <w:wAfter w:w="94" w:type="dxa"/>
          <w:trHeight w:val="1383"/>
        </w:trPr>
        <w:tc>
          <w:tcPr>
            <w:tcW w:w="4820" w:type="dxa"/>
            <w:gridSpan w:val="14"/>
            <w:shd w:val="clear" w:color="auto" w:fill="F2DBDB" w:themeFill="accent2" w:themeFillTint="33"/>
            <w:tcMar>
              <w:left w:w="0" w:type="dxa"/>
              <w:right w:w="0" w:type="dxa"/>
            </w:tcMar>
          </w:tcPr>
          <w:p w14:paraId="7C090D19" w14:textId="77777777" w:rsidR="00887314" w:rsidRPr="000E3D2D" w:rsidRDefault="00887314" w:rsidP="00D6125A">
            <w:pPr>
              <w:ind w:left="108"/>
              <w:jc w:val="both"/>
              <w:rPr>
                <w:rFonts w:ascii="Arial Narrow" w:hAnsi="Arial Narrow" w:cs="Arial"/>
                <w:sz w:val="18"/>
                <w:szCs w:val="18"/>
              </w:rPr>
            </w:pPr>
          </w:p>
        </w:tc>
      </w:tr>
      <w:tr w:rsidR="00B56730" w:rsidRPr="000E3D2D" w14:paraId="5E4BD66D" w14:textId="77777777" w:rsidTr="00E327A5">
        <w:trPr>
          <w:gridAfter w:val="1"/>
          <w:wAfter w:w="94" w:type="dxa"/>
        </w:trPr>
        <w:tc>
          <w:tcPr>
            <w:tcW w:w="1843" w:type="dxa"/>
            <w:gridSpan w:val="6"/>
          </w:tcPr>
          <w:p w14:paraId="32ED66D0" w14:textId="77777777" w:rsidR="00B56730" w:rsidRPr="000E3D2D" w:rsidRDefault="00B56730" w:rsidP="009B63F0">
            <w:pPr>
              <w:spacing w:before="40" w:after="40"/>
              <w:jc w:val="both"/>
              <w:rPr>
                <w:rFonts w:ascii="Arial Narrow" w:hAnsi="Arial Narrow" w:cs="Arial"/>
                <w:sz w:val="18"/>
                <w:szCs w:val="18"/>
              </w:rPr>
            </w:pPr>
            <w:r w:rsidRPr="000E3D2D">
              <w:rPr>
                <w:rFonts w:ascii="Arial Narrow" w:hAnsi="Arial Narrow" w:cs="Arial"/>
                <w:sz w:val="18"/>
                <w:szCs w:val="18"/>
              </w:rPr>
              <w:t>N° SIRET :</w:t>
            </w:r>
          </w:p>
        </w:tc>
        <w:tc>
          <w:tcPr>
            <w:tcW w:w="2977" w:type="dxa"/>
            <w:gridSpan w:val="8"/>
            <w:shd w:val="clear" w:color="auto" w:fill="F2DBDB" w:themeFill="accent2" w:themeFillTint="33"/>
          </w:tcPr>
          <w:p w14:paraId="588E186C" w14:textId="77777777" w:rsidR="00B56730" w:rsidRPr="000E3D2D" w:rsidRDefault="00B56730" w:rsidP="009B63F0">
            <w:pPr>
              <w:spacing w:before="40" w:after="40"/>
              <w:jc w:val="both"/>
              <w:rPr>
                <w:rFonts w:ascii="Arial Narrow" w:hAnsi="Arial Narrow" w:cs="Arial"/>
                <w:sz w:val="18"/>
                <w:szCs w:val="18"/>
              </w:rPr>
            </w:pPr>
          </w:p>
        </w:tc>
      </w:tr>
      <w:tr w:rsidR="00B60068" w:rsidRPr="000E3D2D" w14:paraId="0F1D22C3" w14:textId="77777777" w:rsidTr="00E327A5">
        <w:trPr>
          <w:gridAfter w:val="1"/>
          <w:wAfter w:w="94" w:type="dxa"/>
        </w:trPr>
        <w:tc>
          <w:tcPr>
            <w:tcW w:w="1843" w:type="dxa"/>
            <w:gridSpan w:val="6"/>
          </w:tcPr>
          <w:p w14:paraId="1E6E02B8" w14:textId="77777777" w:rsidR="00B60068" w:rsidRPr="000E3D2D" w:rsidRDefault="00B60068" w:rsidP="00787725">
            <w:pPr>
              <w:spacing w:before="40" w:after="40"/>
              <w:jc w:val="both"/>
              <w:rPr>
                <w:rFonts w:ascii="Arial Narrow" w:hAnsi="Arial Narrow" w:cs="Arial"/>
                <w:sz w:val="18"/>
                <w:szCs w:val="18"/>
              </w:rPr>
            </w:pPr>
            <w:r w:rsidRPr="000E3D2D">
              <w:rPr>
                <w:rFonts w:ascii="Arial Narrow" w:hAnsi="Arial Narrow" w:cs="Arial"/>
                <w:sz w:val="18"/>
                <w:szCs w:val="18"/>
              </w:rPr>
              <w:t>TVA Intracommunautaire :</w:t>
            </w:r>
          </w:p>
        </w:tc>
        <w:tc>
          <w:tcPr>
            <w:tcW w:w="2977" w:type="dxa"/>
            <w:gridSpan w:val="8"/>
            <w:shd w:val="clear" w:color="auto" w:fill="F2DBDB" w:themeFill="accent2" w:themeFillTint="33"/>
          </w:tcPr>
          <w:p w14:paraId="7D6B0EA1" w14:textId="77777777" w:rsidR="00B60068" w:rsidRPr="000E3D2D" w:rsidRDefault="00B60068" w:rsidP="00787725">
            <w:pPr>
              <w:spacing w:before="40" w:after="40"/>
              <w:jc w:val="both"/>
              <w:rPr>
                <w:rFonts w:ascii="Arial Narrow" w:hAnsi="Arial Narrow" w:cs="Arial"/>
                <w:sz w:val="18"/>
                <w:szCs w:val="18"/>
              </w:rPr>
            </w:pPr>
          </w:p>
        </w:tc>
      </w:tr>
      <w:tr w:rsidR="00B60068" w:rsidRPr="000E3D2D" w14:paraId="730D03CC" w14:textId="77777777" w:rsidTr="00E327A5">
        <w:trPr>
          <w:gridAfter w:val="1"/>
          <w:wAfter w:w="94" w:type="dxa"/>
        </w:trPr>
        <w:tc>
          <w:tcPr>
            <w:tcW w:w="4820" w:type="dxa"/>
            <w:gridSpan w:val="14"/>
            <w:tcBorders>
              <w:bottom w:val="nil"/>
            </w:tcBorders>
          </w:tcPr>
          <w:p w14:paraId="6BCB5872" w14:textId="77777777" w:rsidR="00B60068" w:rsidRPr="009530D4" w:rsidRDefault="00B60068" w:rsidP="00B60068">
            <w:pPr>
              <w:pStyle w:val="Default"/>
              <w:ind w:left="340" w:hanging="340"/>
              <w:jc w:val="both"/>
              <w:rPr>
                <w:rFonts w:ascii="Arial Narrow" w:hAnsi="Arial Narrow" w:cs="Arial"/>
                <w:b/>
                <w:color w:val="auto"/>
                <w:sz w:val="18"/>
                <w:szCs w:val="18"/>
              </w:rPr>
            </w:pPr>
            <w:r w:rsidRPr="009530D4">
              <w:rPr>
                <w:rFonts w:ascii="Arial Narrow" w:hAnsi="Arial Narrow" w:cs="Arial"/>
                <w:b/>
                <w:color w:val="auto"/>
                <w:sz w:val="18"/>
                <w:szCs w:val="18"/>
              </w:rPr>
              <w:t xml:space="preserve">Offre technique et/ou financière </w:t>
            </w:r>
            <w:r w:rsidRPr="009530D4">
              <w:rPr>
                <w:rFonts w:ascii="Arial Narrow" w:hAnsi="Arial Narrow" w:cs="Arial"/>
                <w:b/>
                <w:i/>
                <w:color w:val="auto"/>
                <w:sz w:val="18"/>
                <w:szCs w:val="18"/>
              </w:rPr>
              <w:t>(ex : référence et date du devis)</w:t>
            </w:r>
          </w:p>
        </w:tc>
      </w:tr>
      <w:tr w:rsidR="00B60068" w:rsidRPr="000E3D2D" w14:paraId="4CCDABBD" w14:textId="77777777" w:rsidTr="00E327A5">
        <w:trPr>
          <w:gridAfter w:val="1"/>
          <w:wAfter w:w="94" w:type="dxa"/>
        </w:trPr>
        <w:tc>
          <w:tcPr>
            <w:tcW w:w="567" w:type="dxa"/>
            <w:gridSpan w:val="3"/>
            <w:tcBorders>
              <w:top w:val="nil"/>
              <w:bottom w:val="nil"/>
            </w:tcBorders>
          </w:tcPr>
          <w:p w14:paraId="5557A903" w14:textId="77777777" w:rsidR="00B60068" w:rsidRPr="000E3D2D" w:rsidRDefault="00B60068" w:rsidP="00787725">
            <w:pPr>
              <w:pStyle w:val="Default"/>
              <w:tabs>
                <w:tab w:val="left" w:pos="397"/>
              </w:tabs>
              <w:spacing w:before="40" w:after="40"/>
              <w:jc w:val="right"/>
              <w:rPr>
                <w:rFonts w:ascii="Arial Narrow" w:hAnsi="Arial Narrow" w:cs="Arial"/>
                <w:color w:val="auto"/>
                <w:sz w:val="18"/>
                <w:szCs w:val="18"/>
              </w:rPr>
            </w:pPr>
            <w:proofErr w:type="gramStart"/>
            <w:r w:rsidRPr="000E3D2D">
              <w:rPr>
                <w:rFonts w:ascii="Arial Narrow" w:hAnsi="Arial Narrow" w:cs="Arial"/>
                <w:sz w:val="18"/>
                <w:szCs w:val="18"/>
              </w:rPr>
              <w:t>n</w:t>
            </w:r>
            <w:proofErr w:type="gramEnd"/>
            <w:r w:rsidRPr="000E3D2D">
              <w:rPr>
                <w:rFonts w:ascii="Arial Narrow" w:hAnsi="Arial Narrow" w:cs="Arial"/>
                <w:sz w:val="18"/>
                <w:szCs w:val="18"/>
              </w:rPr>
              <w:t>°</w:t>
            </w:r>
          </w:p>
        </w:tc>
        <w:tc>
          <w:tcPr>
            <w:tcW w:w="2268" w:type="dxa"/>
            <w:gridSpan w:val="6"/>
            <w:tcBorders>
              <w:top w:val="single" w:sz="4" w:space="0" w:color="B6DDE8" w:themeColor="accent5" w:themeTint="66"/>
            </w:tcBorders>
            <w:shd w:val="clear" w:color="auto" w:fill="F2DBDB" w:themeFill="accent2" w:themeFillTint="33"/>
          </w:tcPr>
          <w:p w14:paraId="1EFBB454" w14:textId="77777777" w:rsidR="00B60068" w:rsidRPr="000E3D2D" w:rsidRDefault="00B60068" w:rsidP="00787725">
            <w:pPr>
              <w:pStyle w:val="Default"/>
              <w:spacing w:before="40" w:after="40"/>
              <w:jc w:val="both"/>
              <w:rPr>
                <w:rFonts w:ascii="Arial Narrow" w:hAnsi="Arial Narrow" w:cs="Arial"/>
                <w:color w:val="auto"/>
                <w:sz w:val="18"/>
                <w:szCs w:val="18"/>
              </w:rPr>
            </w:pPr>
          </w:p>
        </w:tc>
        <w:tc>
          <w:tcPr>
            <w:tcW w:w="426" w:type="dxa"/>
            <w:tcBorders>
              <w:top w:val="nil"/>
            </w:tcBorders>
          </w:tcPr>
          <w:p w14:paraId="3941C4FF" w14:textId="77777777" w:rsidR="00B60068" w:rsidRPr="000E3D2D" w:rsidRDefault="00B60068" w:rsidP="00787725">
            <w:pPr>
              <w:pStyle w:val="Default"/>
              <w:spacing w:before="40" w:after="40"/>
              <w:jc w:val="both"/>
              <w:rPr>
                <w:rFonts w:ascii="Arial Narrow" w:hAnsi="Arial Narrow" w:cs="Arial"/>
                <w:color w:val="auto"/>
                <w:sz w:val="18"/>
                <w:szCs w:val="18"/>
              </w:rPr>
            </w:pPr>
            <w:proofErr w:type="gramStart"/>
            <w:r w:rsidRPr="000E3D2D">
              <w:rPr>
                <w:rFonts w:ascii="Arial Narrow" w:hAnsi="Arial Narrow" w:cs="Arial"/>
                <w:color w:val="auto"/>
                <w:sz w:val="18"/>
                <w:szCs w:val="18"/>
              </w:rPr>
              <w:t>du</w:t>
            </w:r>
            <w:proofErr w:type="gramEnd"/>
          </w:p>
        </w:tc>
        <w:tc>
          <w:tcPr>
            <w:tcW w:w="1559" w:type="dxa"/>
            <w:gridSpan w:val="4"/>
            <w:tcBorders>
              <w:top w:val="single" w:sz="4" w:space="0" w:color="B6DDE8" w:themeColor="accent5" w:themeTint="66"/>
            </w:tcBorders>
            <w:shd w:val="clear" w:color="auto" w:fill="F2DBDB" w:themeFill="accent2" w:themeFillTint="33"/>
          </w:tcPr>
          <w:p w14:paraId="2B2F333E" w14:textId="77777777" w:rsidR="00B60068" w:rsidRPr="000E3D2D" w:rsidRDefault="00B60068" w:rsidP="00787725">
            <w:pPr>
              <w:pStyle w:val="Default"/>
              <w:spacing w:before="40" w:after="40"/>
              <w:jc w:val="both"/>
              <w:rPr>
                <w:rFonts w:ascii="Arial Narrow" w:hAnsi="Arial Narrow" w:cs="Arial"/>
                <w:color w:val="auto"/>
                <w:sz w:val="18"/>
                <w:szCs w:val="18"/>
              </w:rPr>
            </w:pPr>
          </w:p>
        </w:tc>
      </w:tr>
      <w:tr w:rsidR="00813908" w:rsidRPr="000E3D2D" w14:paraId="4D96D359" w14:textId="77777777" w:rsidTr="00E327A5">
        <w:trPr>
          <w:gridAfter w:val="1"/>
          <w:wAfter w:w="94" w:type="dxa"/>
          <w:trHeight w:val="74"/>
        </w:trPr>
        <w:tc>
          <w:tcPr>
            <w:tcW w:w="4820" w:type="dxa"/>
            <w:gridSpan w:val="14"/>
            <w:shd w:val="clear" w:color="auto" w:fill="F2DBDB" w:themeFill="accent2" w:themeFillTint="33"/>
          </w:tcPr>
          <w:p w14:paraId="09423FD0" w14:textId="77777777" w:rsidR="00813908" w:rsidRPr="000E3D2D" w:rsidRDefault="00813908" w:rsidP="0044478B">
            <w:pPr>
              <w:spacing w:before="120"/>
              <w:jc w:val="both"/>
              <w:rPr>
                <w:rFonts w:ascii="Arial Narrow" w:hAnsi="Arial Narrow" w:cs="Arial"/>
                <w:sz w:val="18"/>
                <w:szCs w:val="18"/>
              </w:rPr>
            </w:pPr>
            <w:r w:rsidRPr="000E3D2D">
              <w:rPr>
                <w:rFonts w:ascii="Arial Narrow" w:hAnsi="Arial Narrow" w:cs="Arial"/>
                <w:sz w:val="18"/>
                <w:szCs w:val="18"/>
              </w:rPr>
              <w:t>Références bancaires ou postales (</w:t>
            </w:r>
            <w:r w:rsidR="0044478B" w:rsidRPr="000E3D2D">
              <w:rPr>
                <w:rFonts w:ascii="Arial Narrow" w:hAnsi="Arial Narrow" w:cs="Arial"/>
                <w:b/>
                <w:sz w:val="18"/>
                <w:szCs w:val="18"/>
              </w:rPr>
              <w:t xml:space="preserve">joindre un </w:t>
            </w:r>
            <w:r w:rsidRPr="000E3D2D">
              <w:rPr>
                <w:rFonts w:ascii="Arial Narrow" w:hAnsi="Arial Narrow" w:cs="Arial"/>
                <w:b/>
                <w:sz w:val="18"/>
                <w:szCs w:val="18"/>
              </w:rPr>
              <w:t>RIB</w:t>
            </w:r>
            <w:r w:rsidRPr="000E3D2D">
              <w:rPr>
                <w:rFonts w:ascii="Arial Narrow" w:hAnsi="Arial Narrow" w:cs="Arial"/>
                <w:sz w:val="18"/>
                <w:szCs w:val="18"/>
              </w:rPr>
              <w:t>) :</w:t>
            </w:r>
          </w:p>
        </w:tc>
      </w:tr>
      <w:tr w:rsidR="009777C4" w:rsidRPr="000E3D2D" w14:paraId="01D134A3" w14:textId="77777777" w:rsidTr="00E327A5">
        <w:trPr>
          <w:gridAfter w:val="1"/>
          <w:wAfter w:w="94" w:type="dxa"/>
          <w:trHeight w:val="686"/>
        </w:trPr>
        <w:tc>
          <w:tcPr>
            <w:tcW w:w="1134" w:type="dxa"/>
            <w:gridSpan w:val="4"/>
          </w:tcPr>
          <w:p w14:paraId="2E36CD6F" w14:textId="77777777" w:rsidR="009777C4" w:rsidRPr="000E3D2D" w:rsidRDefault="009777C4" w:rsidP="009777C4">
            <w:pPr>
              <w:spacing w:before="120"/>
              <w:jc w:val="both"/>
              <w:rPr>
                <w:rFonts w:ascii="Arial Narrow" w:hAnsi="Arial Narrow" w:cs="Arial"/>
                <w:sz w:val="18"/>
                <w:szCs w:val="18"/>
              </w:rPr>
            </w:pPr>
            <w:r w:rsidRPr="000E3D2D">
              <w:rPr>
                <w:rFonts w:ascii="Arial Narrow" w:hAnsi="Arial Narrow" w:cs="Arial"/>
                <w:sz w:val="18"/>
                <w:szCs w:val="18"/>
              </w:rPr>
              <w:t>Banque :</w:t>
            </w:r>
          </w:p>
        </w:tc>
        <w:tc>
          <w:tcPr>
            <w:tcW w:w="3686" w:type="dxa"/>
            <w:gridSpan w:val="10"/>
            <w:shd w:val="clear" w:color="auto" w:fill="F2DBDB" w:themeFill="accent2" w:themeFillTint="33"/>
          </w:tcPr>
          <w:p w14:paraId="0773D579" w14:textId="77777777" w:rsidR="008D17EB" w:rsidRPr="000E3D2D" w:rsidRDefault="008D17EB" w:rsidP="008D17EB">
            <w:pPr>
              <w:rPr>
                <w:rFonts w:ascii="Arial Narrow" w:hAnsi="Arial Narrow" w:cs="Arial"/>
                <w:sz w:val="18"/>
                <w:szCs w:val="18"/>
              </w:rPr>
            </w:pPr>
          </w:p>
        </w:tc>
      </w:tr>
      <w:tr w:rsidR="009777C4" w:rsidRPr="000E3D2D" w14:paraId="141F95E8" w14:textId="77777777" w:rsidTr="00E327A5">
        <w:trPr>
          <w:gridAfter w:val="1"/>
          <w:wAfter w:w="94" w:type="dxa"/>
        </w:trPr>
        <w:tc>
          <w:tcPr>
            <w:tcW w:w="1134" w:type="dxa"/>
            <w:gridSpan w:val="4"/>
          </w:tcPr>
          <w:p w14:paraId="51DD1519" w14:textId="77777777" w:rsidR="009777C4" w:rsidRPr="000E3D2D" w:rsidRDefault="009777C4" w:rsidP="009B63F0">
            <w:pPr>
              <w:spacing w:before="40" w:after="40"/>
              <w:jc w:val="both"/>
              <w:rPr>
                <w:rFonts w:ascii="Arial Narrow" w:hAnsi="Arial Narrow" w:cs="Arial"/>
                <w:sz w:val="18"/>
                <w:szCs w:val="18"/>
              </w:rPr>
            </w:pPr>
            <w:r w:rsidRPr="000E3D2D">
              <w:rPr>
                <w:rFonts w:ascii="Arial Narrow" w:hAnsi="Arial Narrow" w:cs="Arial"/>
                <w:sz w:val="18"/>
                <w:szCs w:val="18"/>
              </w:rPr>
              <w:t>N° de compte</w:t>
            </w:r>
          </w:p>
        </w:tc>
        <w:tc>
          <w:tcPr>
            <w:tcW w:w="3686" w:type="dxa"/>
            <w:gridSpan w:val="10"/>
            <w:shd w:val="clear" w:color="auto" w:fill="F2DBDB" w:themeFill="accent2" w:themeFillTint="33"/>
          </w:tcPr>
          <w:p w14:paraId="297F4FA8" w14:textId="77777777" w:rsidR="009777C4" w:rsidRPr="000E3D2D" w:rsidRDefault="009777C4" w:rsidP="009B63F0">
            <w:pPr>
              <w:spacing w:before="40" w:after="40"/>
              <w:jc w:val="both"/>
              <w:rPr>
                <w:rFonts w:ascii="Arial Narrow" w:hAnsi="Arial Narrow" w:cs="Arial"/>
                <w:sz w:val="18"/>
                <w:szCs w:val="18"/>
              </w:rPr>
            </w:pPr>
          </w:p>
        </w:tc>
      </w:tr>
      <w:tr w:rsidR="00813908" w:rsidRPr="000E3D2D" w14:paraId="7BB8B3A0" w14:textId="77777777" w:rsidTr="00E327A5">
        <w:trPr>
          <w:gridAfter w:val="1"/>
          <w:wAfter w:w="94" w:type="dxa"/>
        </w:trPr>
        <w:tc>
          <w:tcPr>
            <w:tcW w:w="1134" w:type="dxa"/>
            <w:gridSpan w:val="4"/>
          </w:tcPr>
          <w:p w14:paraId="1AC6AFC3" w14:textId="77777777" w:rsidR="00813908" w:rsidRPr="000E3D2D" w:rsidRDefault="00813908" w:rsidP="009B63F0">
            <w:pPr>
              <w:spacing w:before="40" w:after="40"/>
              <w:jc w:val="both"/>
              <w:rPr>
                <w:rFonts w:ascii="Arial Narrow" w:hAnsi="Arial Narrow" w:cs="Arial"/>
                <w:sz w:val="18"/>
                <w:szCs w:val="18"/>
              </w:rPr>
            </w:pPr>
            <w:r w:rsidRPr="000E3D2D">
              <w:rPr>
                <w:rFonts w:ascii="Arial Narrow" w:hAnsi="Arial Narrow" w:cs="Arial"/>
                <w:sz w:val="18"/>
                <w:szCs w:val="18"/>
              </w:rPr>
              <w:t>IBAN :</w:t>
            </w:r>
          </w:p>
        </w:tc>
        <w:tc>
          <w:tcPr>
            <w:tcW w:w="3686" w:type="dxa"/>
            <w:gridSpan w:val="10"/>
            <w:shd w:val="clear" w:color="auto" w:fill="F2DBDB" w:themeFill="accent2" w:themeFillTint="33"/>
          </w:tcPr>
          <w:p w14:paraId="53519472" w14:textId="77777777" w:rsidR="00813908" w:rsidRPr="000E3D2D" w:rsidRDefault="00813908" w:rsidP="009B63F0">
            <w:pPr>
              <w:spacing w:before="40" w:after="40"/>
              <w:jc w:val="both"/>
              <w:rPr>
                <w:rFonts w:ascii="Arial Narrow" w:hAnsi="Arial Narrow" w:cs="Arial"/>
                <w:sz w:val="18"/>
                <w:szCs w:val="18"/>
              </w:rPr>
            </w:pPr>
          </w:p>
        </w:tc>
      </w:tr>
      <w:tr w:rsidR="00813908" w:rsidRPr="000E3D2D" w14:paraId="67E6F4D4" w14:textId="77777777" w:rsidTr="00E327A5">
        <w:trPr>
          <w:gridAfter w:val="1"/>
          <w:wAfter w:w="94" w:type="dxa"/>
        </w:trPr>
        <w:tc>
          <w:tcPr>
            <w:tcW w:w="1134" w:type="dxa"/>
            <w:gridSpan w:val="4"/>
          </w:tcPr>
          <w:p w14:paraId="77CFF5A3" w14:textId="77777777" w:rsidR="00813908" w:rsidRPr="000E3D2D" w:rsidRDefault="00813908" w:rsidP="009B63F0">
            <w:pPr>
              <w:spacing w:before="40" w:after="40"/>
              <w:jc w:val="both"/>
              <w:rPr>
                <w:rFonts w:ascii="Arial Narrow" w:hAnsi="Arial Narrow" w:cs="Arial"/>
                <w:sz w:val="18"/>
                <w:szCs w:val="18"/>
              </w:rPr>
            </w:pPr>
            <w:r w:rsidRPr="000E3D2D">
              <w:rPr>
                <w:rFonts w:ascii="Arial Narrow" w:hAnsi="Arial Narrow" w:cs="Arial"/>
                <w:sz w:val="18"/>
                <w:szCs w:val="18"/>
              </w:rPr>
              <w:t>SWIFT :</w:t>
            </w:r>
          </w:p>
        </w:tc>
        <w:tc>
          <w:tcPr>
            <w:tcW w:w="3686" w:type="dxa"/>
            <w:gridSpan w:val="10"/>
            <w:shd w:val="clear" w:color="auto" w:fill="F2DBDB" w:themeFill="accent2" w:themeFillTint="33"/>
          </w:tcPr>
          <w:p w14:paraId="000F5971" w14:textId="77777777" w:rsidR="00813908" w:rsidRPr="000E3D2D" w:rsidRDefault="00813908" w:rsidP="009B63F0">
            <w:pPr>
              <w:spacing w:before="40" w:after="40"/>
              <w:jc w:val="both"/>
              <w:rPr>
                <w:rFonts w:ascii="Arial Narrow" w:hAnsi="Arial Narrow" w:cs="Arial"/>
                <w:sz w:val="18"/>
                <w:szCs w:val="18"/>
              </w:rPr>
            </w:pPr>
          </w:p>
        </w:tc>
      </w:tr>
      <w:tr w:rsidR="00EF031B" w:rsidRPr="000E3D2D" w14:paraId="3DBDBA72" w14:textId="77777777" w:rsidTr="00E327A5">
        <w:trPr>
          <w:gridAfter w:val="1"/>
          <w:wAfter w:w="94" w:type="dxa"/>
        </w:trPr>
        <w:tc>
          <w:tcPr>
            <w:tcW w:w="4820" w:type="dxa"/>
            <w:gridSpan w:val="14"/>
          </w:tcPr>
          <w:p w14:paraId="224B4C60" w14:textId="77777777" w:rsidR="00EF031B" w:rsidRPr="000E3D2D" w:rsidRDefault="00EF031B"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OBJET</w:t>
            </w:r>
          </w:p>
        </w:tc>
      </w:tr>
      <w:tr w:rsidR="00EF031B" w:rsidRPr="000E3D2D" w14:paraId="354CB3BB" w14:textId="77777777" w:rsidTr="00E327A5">
        <w:trPr>
          <w:gridAfter w:val="1"/>
          <w:wAfter w:w="94" w:type="dxa"/>
        </w:trPr>
        <w:tc>
          <w:tcPr>
            <w:tcW w:w="4820" w:type="dxa"/>
            <w:gridSpan w:val="14"/>
          </w:tcPr>
          <w:p w14:paraId="32A66A67" w14:textId="77777777" w:rsidR="00EF031B" w:rsidRPr="000E3D2D" w:rsidRDefault="00EF031B" w:rsidP="00E417BC">
            <w:pPr>
              <w:pStyle w:val="CM6"/>
              <w:jc w:val="both"/>
              <w:rPr>
                <w:rFonts w:ascii="Arial Narrow" w:hAnsi="Arial Narrow" w:cs="Arial"/>
                <w:sz w:val="18"/>
                <w:szCs w:val="18"/>
              </w:rPr>
            </w:pPr>
            <w:r w:rsidRPr="000E3D2D">
              <w:rPr>
                <w:rFonts w:ascii="Arial Narrow" w:hAnsi="Arial Narrow" w:cs="Arial"/>
                <w:sz w:val="18"/>
                <w:szCs w:val="18"/>
              </w:rPr>
              <w:t>Le présent marché</w:t>
            </w:r>
            <w:r w:rsidR="00A7544E">
              <w:rPr>
                <w:rFonts w:ascii="Arial Narrow" w:hAnsi="Arial Narrow" w:cs="Arial"/>
                <w:sz w:val="18"/>
                <w:szCs w:val="18"/>
              </w:rPr>
              <w:t xml:space="preserve"> /accord-cadre</w:t>
            </w:r>
            <w:r w:rsidRPr="000E3D2D">
              <w:rPr>
                <w:rFonts w:ascii="Arial Narrow" w:hAnsi="Arial Narrow" w:cs="Arial"/>
                <w:sz w:val="18"/>
                <w:szCs w:val="18"/>
              </w:rPr>
              <w:t xml:space="preserve"> a pour objet :</w:t>
            </w:r>
          </w:p>
        </w:tc>
      </w:tr>
      <w:tr w:rsidR="00EF031B" w:rsidRPr="000E3D2D" w14:paraId="3626888F" w14:textId="77777777" w:rsidTr="00E327A5">
        <w:trPr>
          <w:gridAfter w:val="1"/>
          <w:wAfter w:w="94" w:type="dxa"/>
          <w:trHeight w:val="1174"/>
        </w:trPr>
        <w:tc>
          <w:tcPr>
            <w:tcW w:w="4820" w:type="dxa"/>
            <w:gridSpan w:val="14"/>
            <w:shd w:val="clear" w:color="auto" w:fill="DAEEF3" w:themeFill="accent5" w:themeFillTint="33"/>
          </w:tcPr>
          <w:p w14:paraId="5A97DD41" w14:textId="77777777" w:rsidR="001E0767" w:rsidRDefault="001E0767" w:rsidP="001E0767">
            <w:pPr>
              <w:pStyle w:val="Default"/>
              <w:rPr>
                <w:rFonts w:ascii="Arial Narrow" w:hAnsi="Arial Narrow"/>
                <w:b/>
                <w:sz w:val="18"/>
                <w:szCs w:val="18"/>
              </w:rPr>
            </w:pPr>
            <w:r>
              <w:rPr>
                <w:rFonts w:ascii="Arial Narrow" w:hAnsi="Arial Narrow"/>
                <w:b/>
                <w:sz w:val="18"/>
                <w:szCs w:val="18"/>
              </w:rPr>
              <w:t>Entretien des espaces verts, déneigement et entretien du patrimoine arboré</w:t>
            </w:r>
          </w:p>
          <w:p w14:paraId="0F0FFC07" w14:textId="77777777" w:rsidR="001E0767" w:rsidRDefault="001E0767" w:rsidP="001E0767">
            <w:pPr>
              <w:pStyle w:val="Default"/>
              <w:rPr>
                <w:rFonts w:ascii="Arial Narrow" w:hAnsi="Arial Narrow"/>
                <w:sz w:val="18"/>
                <w:szCs w:val="18"/>
              </w:rPr>
            </w:pPr>
          </w:p>
          <w:p w14:paraId="73446438" w14:textId="77777777" w:rsidR="001E0767" w:rsidRDefault="001E0767" w:rsidP="001E0767">
            <w:pPr>
              <w:pStyle w:val="Default"/>
              <w:rPr>
                <w:rFonts w:ascii="Arial Narrow" w:hAnsi="Arial Narrow"/>
                <w:b/>
                <w:sz w:val="18"/>
                <w:szCs w:val="18"/>
              </w:rPr>
            </w:pPr>
            <w:r>
              <w:rPr>
                <w:rFonts w:ascii="Arial Narrow" w:hAnsi="Arial Narrow"/>
                <w:b/>
                <w:sz w:val="18"/>
                <w:szCs w:val="18"/>
              </w:rPr>
              <w:t xml:space="preserve">Lot </w:t>
            </w:r>
            <w:r w:rsidR="0079176E">
              <w:rPr>
                <w:rFonts w:ascii="Arial Narrow" w:hAnsi="Arial Narrow"/>
                <w:b/>
                <w:sz w:val="18"/>
                <w:szCs w:val="18"/>
              </w:rPr>
              <w:t>3</w:t>
            </w:r>
            <w:r>
              <w:rPr>
                <w:rFonts w:ascii="Arial Narrow" w:hAnsi="Arial Narrow"/>
                <w:b/>
                <w:sz w:val="18"/>
                <w:szCs w:val="18"/>
              </w:rPr>
              <w:t> :</w:t>
            </w:r>
            <w:r>
              <w:t xml:space="preserve"> </w:t>
            </w:r>
            <w:r w:rsidR="0079176E">
              <w:rPr>
                <w:rFonts w:ascii="Arial Narrow" w:hAnsi="Arial Narrow"/>
                <w:sz w:val="18"/>
                <w:szCs w:val="20"/>
              </w:rPr>
              <w:t xml:space="preserve">Entretien du patrimoine arboré </w:t>
            </w:r>
            <w:r w:rsidR="0079176E" w:rsidRPr="0079176E">
              <w:rPr>
                <w:rFonts w:ascii="Arial Narrow" w:hAnsi="Arial Narrow"/>
                <w:sz w:val="18"/>
                <w:szCs w:val="18"/>
              </w:rPr>
              <w:t>sur le campus du CNRS de Cronenbourg</w:t>
            </w:r>
            <w:r w:rsidR="0079176E" w:rsidRPr="0079176E">
              <w:rPr>
                <w:rFonts w:ascii="Arial Narrow" w:hAnsi="Arial Narrow"/>
                <w:b/>
                <w:sz w:val="12"/>
                <w:szCs w:val="18"/>
              </w:rPr>
              <w:t xml:space="preserve"> </w:t>
            </w:r>
          </w:p>
          <w:p w14:paraId="21C5A3B8" w14:textId="77777777" w:rsidR="005D074F" w:rsidRPr="00566BA7" w:rsidRDefault="005D074F" w:rsidP="00E417BC">
            <w:pPr>
              <w:pStyle w:val="Default"/>
              <w:rPr>
                <w:rFonts w:ascii="Arial Narrow" w:hAnsi="Arial Narrow"/>
                <w:sz w:val="18"/>
                <w:szCs w:val="18"/>
              </w:rPr>
            </w:pPr>
          </w:p>
        </w:tc>
      </w:tr>
      <w:tr w:rsidR="000A057E" w:rsidRPr="000E3D2D" w14:paraId="7C0287DA" w14:textId="77777777" w:rsidTr="00E327A5">
        <w:trPr>
          <w:gridAfter w:val="1"/>
          <w:wAfter w:w="94" w:type="dxa"/>
        </w:trPr>
        <w:tc>
          <w:tcPr>
            <w:tcW w:w="4820" w:type="dxa"/>
            <w:gridSpan w:val="14"/>
          </w:tcPr>
          <w:p w14:paraId="7F51B10F" w14:textId="77777777" w:rsidR="000A057E" w:rsidRPr="000E3D2D" w:rsidRDefault="000A057E" w:rsidP="00E417BC">
            <w:pPr>
              <w:pStyle w:val="CM7"/>
              <w:jc w:val="both"/>
              <w:rPr>
                <w:rFonts w:ascii="Arial Narrow" w:hAnsi="Arial Narrow" w:cs="Arial"/>
                <w:sz w:val="18"/>
                <w:szCs w:val="18"/>
              </w:rPr>
            </w:pPr>
            <w:proofErr w:type="gramStart"/>
            <w:r w:rsidRPr="000E3D2D">
              <w:rPr>
                <w:rFonts w:ascii="Arial Narrow" w:hAnsi="Arial Narrow" w:cs="Arial"/>
                <w:sz w:val="18"/>
                <w:szCs w:val="18"/>
              </w:rPr>
              <w:t>adresse</w:t>
            </w:r>
            <w:proofErr w:type="gramEnd"/>
            <w:r w:rsidRPr="000E3D2D">
              <w:rPr>
                <w:rFonts w:ascii="Arial Narrow" w:hAnsi="Arial Narrow" w:cs="Arial"/>
                <w:sz w:val="18"/>
                <w:szCs w:val="18"/>
              </w:rPr>
              <w:t xml:space="preserve"> d’exécution </w:t>
            </w:r>
            <w:r w:rsidR="003D17CE" w:rsidRPr="000E3D2D">
              <w:rPr>
                <w:rFonts w:ascii="Arial Narrow" w:hAnsi="Arial Narrow" w:cs="Arial"/>
                <w:sz w:val="18"/>
                <w:szCs w:val="18"/>
              </w:rPr>
              <w:t xml:space="preserve">ou de livraison </w:t>
            </w:r>
            <w:r w:rsidR="000070ED" w:rsidRPr="000E3D2D">
              <w:rPr>
                <w:rFonts w:ascii="Arial Narrow" w:hAnsi="Arial Narrow" w:cs="Arial"/>
                <w:i/>
                <w:sz w:val="18"/>
                <w:szCs w:val="18"/>
              </w:rPr>
              <w:t>(</w:t>
            </w:r>
            <w:r w:rsidRPr="000E3D2D">
              <w:rPr>
                <w:rFonts w:ascii="Arial Narrow" w:hAnsi="Arial Narrow" w:cs="Arial"/>
                <w:i/>
                <w:sz w:val="18"/>
                <w:szCs w:val="18"/>
              </w:rPr>
              <w:t>si différente</w:t>
            </w:r>
            <w:r w:rsidR="000070ED" w:rsidRPr="000E3D2D">
              <w:rPr>
                <w:rFonts w:ascii="Arial Narrow" w:hAnsi="Arial Narrow" w:cs="Arial"/>
                <w:i/>
                <w:sz w:val="18"/>
                <w:szCs w:val="18"/>
              </w:rPr>
              <w:t>)</w:t>
            </w:r>
          </w:p>
        </w:tc>
      </w:tr>
      <w:tr w:rsidR="000A057E" w:rsidRPr="000E3D2D" w14:paraId="3EBD3684" w14:textId="77777777" w:rsidTr="00E327A5">
        <w:trPr>
          <w:gridAfter w:val="1"/>
          <w:wAfter w:w="94" w:type="dxa"/>
          <w:trHeight w:val="1180"/>
        </w:trPr>
        <w:tc>
          <w:tcPr>
            <w:tcW w:w="4820" w:type="dxa"/>
            <w:gridSpan w:val="14"/>
            <w:shd w:val="clear" w:color="auto" w:fill="DAEEF3" w:themeFill="accent5" w:themeFillTint="33"/>
          </w:tcPr>
          <w:p w14:paraId="0822BCB2" w14:textId="77777777" w:rsidR="000A057E" w:rsidRDefault="000A057E" w:rsidP="003312A4">
            <w:pPr>
              <w:pStyle w:val="Default"/>
              <w:rPr>
                <w:rFonts w:ascii="Arial Narrow" w:hAnsi="Arial Narrow" w:cs="Arial"/>
                <w:color w:val="auto"/>
                <w:sz w:val="18"/>
                <w:szCs w:val="18"/>
              </w:rPr>
            </w:pPr>
          </w:p>
          <w:p w14:paraId="37ADADF0" w14:textId="77777777" w:rsidR="008B49CF" w:rsidRDefault="008B49CF" w:rsidP="008B49CF">
            <w:pPr>
              <w:pStyle w:val="Default"/>
              <w:rPr>
                <w:rFonts w:ascii="Arial Narrow" w:hAnsi="Arial Narrow" w:cs="Arial"/>
                <w:color w:val="auto"/>
                <w:sz w:val="18"/>
                <w:szCs w:val="18"/>
              </w:rPr>
            </w:pPr>
            <w:r>
              <w:rPr>
                <w:rFonts w:ascii="Arial Narrow" w:hAnsi="Arial Narrow" w:cs="Arial"/>
                <w:color w:val="auto"/>
                <w:sz w:val="18"/>
                <w:szCs w:val="18"/>
              </w:rPr>
              <w:t>CNRS – Délégation</w:t>
            </w:r>
          </w:p>
          <w:p w14:paraId="1CF6AFA6" w14:textId="78E856D9" w:rsidR="00E327A5" w:rsidRPr="000E3D2D" w:rsidRDefault="008B49CF" w:rsidP="008B49CF">
            <w:pPr>
              <w:pStyle w:val="Default"/>
              <w:rPr>
                <w:rFonts w:ascii="Arial Narrow" w:hAnsi="Arial Narrow" w:cs="Arial"/>
                <w:color w:val="auto"/>
                <w:sz w:val="18"/>
                <w:szCs w:val="18"/>
              </w:rPr>
            </w:pPr>
            <w:r>
              <w:rPr>
                <w:rFonts w:ascii="Arial Narrow" w:hAnsi="Arial Narrow" w:cs="Arial"/>
                <w:color w:val="auto"/>
                <w:sz w:val="18"/>
                <w:szCs w:val="18"/>
              </w:rPr>
              <w:t>Campus de Cronenbourg</w:t>
            </w:r>
          </w:p>
        </w:tc>
      </w:tr>
      <w:tr w:rsidR="00E327A5" w:rsidRPr="00E93A3F" w14:paraId="52008482" w14:textId="77777777" w:rsidTr="00E327A5">
        <w:trPr>
          <w:gridAfter w:val="1"/>
          <w:wAfter w:w="94" w:type="dxa"/>
          <w:trHeight w:val="319"/>
        </w:trPr>
        <w:tc>
          <w:tcPr>
            <w:tcW w:w="4820" w:type="dxa"/>
            <w:gridSpan w:val="14"/>
            <w:shd w:val="clear" w:color="auto" w:fill="DAEEF3" w:themeFill="accent5" w:themeFillTint="33"/>
            <w:vAlign w:val="center"/>
          </w:tcPr>
          <w:p w14:paraId="21D3B62C" w14:textId="6ED12501" w:rsidR="00E327A5" w:rsidRPr="00E93A3F" w:rsidRDefault="00E327A5" w:rsidP="00244A1E">
            <w:pPr>
              <w:pStyle w:val="Default"/>
              <w:rPr>
                <w:rFonts w:ascii="Arial Narrow" w:hAnsi="Arial Narrow"/>
                <w:b/>
                <w:sz w:val="18"/>
                <w:szCs w:val="18"/>
              </w:rPr>
            </w:pPr>
            <w:r w:rsidRPr="00640EFF">
              <w:rPr>
                <w:rFonts w:ascii="Arial Narrow" w:hAnsi="Arial Narrow"/>
                <w:b/>
                <w:sz w:val="18"/>
                <w:szCs w:val="18"/>
              </w:rPr>
              <w:t>Code NACRES :</w:t>
            </w:r>
            <w:r>
              <w:rPr>
                <w:rFonts w:ascii="Arial Narrow" w:hAnsi="Arial Narrow"/>
                <w:b/>
                <w:sz w:val="18"/>
                <w:szCs w:val="18"/>
              </w:rPr>
              <w:t xml:space="preserve"> </w:t>
            </w:r>
            <w:r w:rsidR="00F22B6D">
              <w:rPr>
                <w:rFonts w:ascii="Arial Narrow" w:hAnsi="Arial Narrow"/>
                <w:b/>
                <w:sz w:val="18"/>
                <w:szCs w:val="18"/>
              </w:rPr>
              <w:t>BG21</w:t>
            </w:r>
          </w:p>
        </w:tc>
      </w:tr>
      <w:tr w:rsidR="002B5A86" w:rsidRPr="000E3D2D" w14:paraId="0AF484F3" w14:textId="77777777" w:rsidTr="00E327A5">
        <w:trPr>
          <w:gridAfter w:val="1"/>
          <w:wAfter w:w="94" w:type="dxa"/>
        </w:trPr>
        <w:tc>
          <w:tcPr>
            <w:tcW w:w="4820" w:type="dxa"/>
            <w:gridSpan w:val="14"/>
          </w:tcPr>
          <w:p w14:paraId="7BE13D2B" w14:textId="77777777" w:rsidR="002B5A86" w:rsidRPr="000E3D2D" w:rsidRDefault="002B5A86" w:rsidP="00787725">
            <w:pPr>
              <w:pStyle w:val="CM6"/>
              <w:jc w:val="both"/>
              <w:rPr>
                <w:rFonts w:ascii="Arial Narrow" w:hAnsi="Arial Narrow" w:cs="Arial"/>
                <w:sz w:val="18"/>
                <w:szCs w:val="18"/>
              </w:rPr>
            </w:pPr>
            <w:proofErr w:type="gramStart"/>
            <w:r w:rsidRPr="000E3D2D">
              <w:rPr>
                <w:rFonts w:ascii="Arial Narrow" w:hAnsi="Arial Narrow" w:cs="Arial"/>
                <w:sz w:val="18"/>
                <w:szCs w:val="18"/>
              </w:rPr>
              <w:t>adresse</w:t>
            </w:r>
            <w:proofErr w:type="gramEnd"/>
            <w:r w:rsidRPr="000E3D2D">
              <w:rPr>
                <w:rFonts w:ascii="Arial Narrow" w:hAnsi="Arial Narrow" w:cs="Arial"/>
                <w:sz w:val="18"/>
                <w:szCs w:val="18"/>
              </w:rPr>
              <w:t xml:space="preserve"> de facturation </w:t>
            </w:r>
            <w:r w:rsidRPr="000E3D2D">
              <w:rPr>
                <w:rFonts w:ascii="Arial Narrow" w:hAnsi="Arial Narrow" w:cs="Arial"/>
                <w:i/>
                <w:sz w:val="18"/>
                <w:szCs w:val="18"/>
              </w:rPr>
              <w:t>(si différente)</w:t>
            </w:r>
          </w:p>
        </w:tc>
      </w:tr>
      <w:tr w:rsidR="002B5A86" w:rsidRPr="000E3D2D" w14:paraId="73DBACBA" w14:textId="77777777" w:rsidTr="00E327A5">
        <w:trPr>
          <w:gridAfter w:val="1"/>
          <w:wAfter w:w="94" w:type="dxa"/>
          <w:trHeight w:val="1054"/>
        </w:trPr>
        <w:tc>
          <w:tcPr>
            <w:tcW w:w="4820" w:type="dxa"/>
            <w:gridSpan w:val="14"/>
            <w:shd w:val="clear" w:color="auto" w:fill="DAEEF3" w:themeFill="accent5" w:themeFillTint="33"/>
          </w:tcPr>
          <w:p w14:paraId="619D0829" w14:textId="77777777" w:rsidR="002B5A86" w:rsidRDefault="00CE7259" w:rsidP="00787725">
            <w:pPr>
              <w:pStyle w:val="Default"/>
              <w:rPr>
                <w:rFonts w:ascii="Arial Narrow" w:hAnsi="Arial Narrow"/>
                <w:sz w:val="18"/>
                <w:szCs w:val="18"/>
              </w:rPr>
            </w:pPr>
            <w:r>
              <w:rPr>
                <w:rFonts w:ascii="Arial Narrow" w:hAnsi="Arial Narrow"/>
                <w:sz w:val="18"/>
                <w:szCs w:val="18"/>
              </w:rPr>
              <w:t>CNRS – SCTD</w:t>
            </w:r>
          </w:p>
          <w:p w14:paraId="604EFB56" w14:textId="77777777" w:rsidR="0079176E" w:rsidRDefault="0079176E" w:rsidP="00787725">
            <w:pPr>
              <w:pStyle w:val="Default"/>
              <w:rPr>
                <w:rFonts w:ascii="Arial Narrow" w:hAnsi="Arial Narrow"/>
                <w:sz w:val="18"/>
                <w:szCs w:val="18"/>
              </w:rPr>
            </w:pPr>
            <w:r>
              <w:rPr>
                <w:rFonts w:ascii="Arial Narrow" w:hAnsi="Arial Narrow"/>
                <w:sz w:val="18"/>
                <w:szCs w:val="18"/>
              </w:rPr>
              <w:t>Division 2073</w:t>
            </w:r>
          </w:p>
          <w:p w14:paraId="510D0867" w14:textId="77777777" w:rsidR="00CE7259" w:rsidRDefault="00CE7259" w:rsidP="00787725">
            <w:pPr>
              <w:pStyle w:val="Default"/>
              <w:rPr>
                <w:rFonts w:ascii="Arial Narrow" w:hAnsi="Arial Narrow"/>
                <w:sz w:val="18"/>
                <w:szCs w:val="18"/>
              </w:rPr>
            </w:pPr>
            <w:r>
              <w:rPr>
                <w:rFonts w:ascii="Arial Narrow" w:hAnsi="Arial Narrow"/>
                <w:sz w:val="18"/>
                <w:szCs w:val="18"/>
              </w:rPr>
              <w:t>TSA 51003</w:t>
            </w:r>
          </w:p>
          <w:p w14:paraId="7C08426A" w14:textId="77777777" w:rsidR="00CE7259" w:rsidRDefault="00CE7259" w:rsidP="00787725">
            <w:pPr>
              <w:pStyle w:val="Default"/>
              <w:rPr>
                <w:rFonts w:ascii="Arial Narrow" w:hAnsi="Arial Narrow"/>
                <w:sz w:val="18"/>
                <w:szCs w:val="18"/>
              </w:rPr>
            </w:pPr>
            <w:r>
              <w:rPr>
                <w:rFonts w:ascii="Arial Narrow" w:hAnsi="Arial Narrow"/>
                <w:sz w:val="18"/>
                <w:szCs w:val="18"/>
              </w:rPr>
              <w:t>2, rue Jean Zay</w:t>
            </w:r>
          </w:p>
          <w:p w14:paraId="63E8C508" w14:textId="77777777" w:rsidR="00CE7259" w:rsidRPr="000E3D2D" w:rsidRDefault="00CE7259" w:rsidP="00787725">
            <w:pPr>
              <w:pStyle w:val="Default"/>
              <w:rPr>
                <w:rFonts w:ascii="Arial Narrow" w:hAnsi="Arial Narrow"/>
                <w:sz w:val="18"/>
                <w:szCs w:val="18"/>
              </w:rPr>
            </w:pPr>
            <w:r>
              <w:rPr>
                <w:rFonts w:ascii="Arial Narrow" w:hAnsi="Arial Narrow"/>
                <w:sz w:val="18"/>
                <w:szCs w:val="18"/>
              </w:rPr>
              <w:t xml:space="preserve">54500 </w:t>
            </w:r>
            <w:proofErr w:type="spellStart"/>
            <w:r>
              <w:rPr>
                <w:rFonts w:ascii="Arial Narrow" w:hAnsi="Arial Narrow"/>
                <w:sz w:val="18"/>
                <w:szCs w:val="18"/>
              </w:rPr>
              <w:t>Vandoeuvre-Les-Nancy</w:t>
            </w:r>
            <w:proofErr w:type="spellEnd"/>
          </w:p>
        </w:tc>
      </w:tr>
      <w:tr w:rsidR="00FF2EA8" w:rsidRPr="000E3D2D" w14:paraId="043D2520" w14:textId="77777777" w:rsidTr="00E327A5">
        <w:trPr>
          <w:gridAfter w:val="1"/>
          <w:wAfter w:w="94" w:type="dxa"/>
        </w:trPr>
        <w:tc>
          <w:tcPr>
            <w:tcW w:w="4820" w:type="dxa"/>
            <w:gridSpan w:val="14"/>
          </w:tcPr>
          <w:p w14:paraId="4D7E6031" w14:textId="77777777" w:rsidR="00FF2EA8" w:rsidRPr="000E3D2D" w:rsidRDefault="00FF2EA8" w:rsidP="00787725">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8F1F6C">
              <w:rPr>
                <w:rFonts w:ascii="Arial Narrow" w:hAnsi="Arial Narrow" w:cs="Arial"/>
                <w:b/>
                <w:bCs/>
                <w:color w:val="auto"/>
                <w:sz w:val="18"/>
                <w:szCs w:val="18"/>
                <w:u w:val="single"/>
              </w:rPr>
              <w:t>FORME DU MARCHE</w:t>
            </w:r>
            <w:r w:rsidR="008E4B84" w:rsidRPr="008F1F6C">
              <w:rPr>
                <w:rFonts w:ascii="Arial Narrow" w:hAnsi="Arial Narrow" w:cs="Arial"/>
                <w:b/>
                <w:bCs/>
                <w:color w:val="auto"/>
                <w:sz w:val="18"/>
                <w:szCs w:val="18"/>
                <w:u w:val="single"/>
              </w:rPr>
              <w:t>/ACCORD CADRE</w:t>
            </w:r>
          </w:p>
        </w:tc>
      </w:tr>
      <w:tr w:rsidR="00FF2EA8" w:rsidRPr="000E3D2D" w14:paraId="34D42886" w14:textId="77777777" w:rsidTr="00E327A5">
        <w:trPr>
          <w:gridAfter w:val="1"/>
          <w:wAfter w:w="94" w:type="dxa"/>
        </w:trPr>
        <w:tc>
          <w:tcPr>
            <w:tcW w:w="4820" w:type="dxa"/>
            <w:gridSpan w:val="14"/>
            <w:tcBorders>
              <w:bottom w:val="nil"/>
            </w:tcBorders>
          </w:tcPr>
          <w:p w14:paraId="38C5F0A0" w14:textId="77777777" w:rsidR="008E4B84" w:rsidRDefault="008F1F6C" w:rsidP="00787725">
            <w:pPr>
              <w:pStyle w:val="Default"/>
              <w:jc w:val="both"/>
              <w:rPr>
                <w:rFonts w:ascii="Arial Narrow" w:hAnsi="Arial Narrow" w:cs="Arial"/>
                <w:color w:val="auto"/>
                <w:sz w:val="18"/>
                <w:szCs w:val="18"/>
              </w:rPr>
            </w:pPr>
            <w:bookmarkStart w:id="0" w:name="CaseACocher37"/>
            <w:r w:rsidRPr="00DE1627">
              <w:rPr>
                <w:rFonts w:ascii="Arial Narrow" w:hAnsi="Arial Narrow" w:cs="Arial"/>
                <w:b/>
                <w:color w:val="auto"/>
                <w:sz w:val="18"/>
                <w:szCs w:val="18"/>
              </w:rPr>
              <w:t>MARCHE </w:t>
            </w:r>
            <w:r>
              <w:rPr>
                <w:rFonts w:ascii="Arial Narrow" w:hAnsi="Arial Narrow" w:cs="Arial"/>
                <w:color w:val="auto"/>
                <w:sz w:val="18"/>
                <w:szCs w:val="18"/>
              </w:rPr>
              <w:t>:</w:t>
            </w:r>
          </w:p>
          <w:p w14:paraId="1CAD0637" w14:textId="1CB3A68E" w:rsidR="008E4B84" w:rsidRPr="000E3D2D" w:rsidRDefault="00FF2EA8" w:rsidP="00787725">
            <w:pPr>
              <w:pStyle w:val="Default"/>
              <w:jc w:val="both"/>
              <w:rPr>
                <w:rFonts w:ascii="Arial Narrow" w:hAnsi="Arial Narrow" w:cs="Arial"/>
                <w:color w:val="auto"/>
                <w:sz w:val="18"/>
                <w:szCs w:val="18"/>
              </w:rPr>
            </w:pPr>
            <w:r w:rsidRPr="000E3D2D">
              <w:rPr>
                <w:rFonts w:ascii="Arial Narrow" w:hAnsi="Arial Narrow" w:cs="Arial"/>
                <w:color w:val="auto"/>
                <w:sz w:val="18"/>
                <w:szCs w:val="18"/>
              </w:rPr>
              <w:fldChar w:fldCharType="begin">
                <w:ffData>
                  <w:name w:val=""/>
                  <w:enabled/>
                  <w:calcOnExit w:val="0"/>
                  <w:checkBox>
                    <w:sizeAuto/>
                    <w:default w:val="0"/>
                  </w:checkBox>
                </w:ffData>
              </w:fldChar>
            </w:r>
            <w:r w:rsidRPr="000E3D2D">
              <w:rPr>
                <w:rFonts w:ascii="Arial Narrow" w:hAnsi="Arial Narrow" w:cs="Arial"/>
                <w:color w:val="auto"/>
                <w:sz w:val="18"/>
                <w:szCs w:val="18"/>
              </w:rPr>
              <w:instrText xml:space="preserve"> FORMCHECKBOX </w:instrText>
            </w:r>
            <w:r w:rsidR="00A05D3D">
              <w:rPr>
                <w:rFonts w:ascii="Arial Narrow" w:hAnsi="Arial Narrow" w:cs="Arial"/>
                <w:color w:val="auto"/>
                <w:sz w:val="18"/>
                <w:szCs w:val="18"/>
              </w:rPr>
            </w:r>
            <w:r w:rsidR="00A05D3D">
              <w:rPr>
                <w:rFonts w:ascii="Arial Narrow" w:hAnsi="Arial Narrow" w:cs="Arial"/>
                <w:color w:val="auto"/>
                <w:sz w:val="18"/>
                <w:szCs w:val="18"/>
              </w:rPr>
              <w:fldChar w:fldCharType="separate"/>
            </w:r>
            <w:r w:rsidRPr="000E3D2D">
              <w:rPr>
                <w:rFonts w:ascii="Arial Narrow" w:hAnsi="Arial Narrow" w:cs="Arial"/>
                <w:color w:val="auto"/>
                <w:sz w:val="18"/>
                <w:szCs w:val="18"/>
              </w:rPr>
              <w:fldChar w:fldCharType="end"/>
            </w:r>
            <w:bookmarkEnd w:id="0"/>
            <w:r w:rsidRPr="000E3D2D">
              <w:rPr>
                <w:rFonts w:ascii="Arial Narrow" w:hAnsi="Arial Narrow" w:cs="Arial"/>
                <w:color w:val="auto"/>
                <w:sz w:val="18"/>
                <w:szCs w:val="18"/>
              </w:rPr>
              <w:t xml:space="preserve"> </w:t>
            </w:r>
            <w:proofErr w:type="gramStart"/>
            <w:r w:rsidRPr="000E3D2D">
              <w:rPr>
                <w:rFonts w:ascii="Arial Narrow" w:hAnsi="Arial Narrow" w:cs="Arial"/>
                <w:color w:val="auto"/>
                <w:sz w:val="18"/>
                <w:szCs w:val="18"/>
              </w:rPr>
              <w:t>ordinaire</w:t>
            </w:r>
            <w:proofErr w:type="gramEnd"/>
          </w:p>
        </w:tc>
      </w:tr>
      <w:tr w:rsidR="00FF2EA8" w:rsidRPr="000E3D2D" w14:paraId="486A514A" w14:textId="77777777" w:rsidTr="00E327A5">
        <w:trPr>
          <w:gridAfter w:val="1"/>
          <w:wAfter w:w="94" w:type="dxa"/>
          <w:trHeight w:val="2378"/>
        </w:trPr>
        <w:tc>
          <w:tcPr>
            <w:tcW w:w="4820" w:type="dxa"/>
            <w:gridSpan w:val="14"/>
            <w:tcBorders>
              <w:top w:val="nil"/>
            </w:tcBorders>
          </w:tcPr>
          <w:p w14:paraId="4A236D87" w14:textId="77777777" w:rsidR="00FF2EA8" w:rsidRPr="00F22B6D" w:rsidRDefault="00FF2EA8" w:rsidP="00CF6BCE">
            <w:pPr>
              <w:pStyle w:val="Default"/>
              <w:jc w:val="both"/>
              <w:rPr>
                <w:rFonts w:ascii="Arial Narrow" w:hAnsi="Arial Narrow" w:cs="Arial"/>
                <w:color w:val="auto"/>
                <w:sz w:val="18"/>
                <w:szCs w:val="18"/>
              </w:rPr>
            </w:pPr>
            <w:r w:rsidRPr="00F22B6D">
              <w:rPr>
                <w:rFonts w:ascii="Arial Narrow" w:hAnsi="Arial Narrow" w:cs="Arial"/>
                <w:color w:val="auto"/>
                <w:sz w:val="18"/>
                <w:szCs w:val="18"/>
              </w:rPr>
              <w:fldChar w:fldCharType="begin">
                <w:ffData>
                  <w:name w:val="CaseACocher39"/>
                  <w:enabled/>
                  <w:calcOnExit w:val="0"/>
                  <w:checkBox>
                    <w:sizeAuto/>
                    <w:default w:val="0"/>
                  </w:checkBox>
                </w:ffData>
              </w:fldChar>
            </w:r>
            <w:bookmarkStart w:id="1" w:name="CaseACocher39"/>
            <w:r w:rsidRPr="00F22B6D">
              <w:rPr>
                <w:rFonts w:ascii="Arial Narrow" w:hAnsi="Arial Narrow" w:cs="Arial"/>
                <w:color w:val="auto"/>
                <w:sz w:val="18"/>
                <w:szCs w:val="18"/>
              </w:rPr>
              <w:instrText xml:space="preserve"> FORMCHECKBOX </w:instrText>
            </w:r>
            <w:r w:rsidR="00A05D3D">
              <w:rPr>
                <w:rFonts w:ascii="Arial Narrow" w:hAnsi="Arial Narrow" w:cs="Arial"/>
                <w:color w:val="auto"/>
                <w:sz w:val="18"/>
                <w:szCs w:val="18"/>
              </w:rPr>
            </w:r>
            <w:r w:rsidR="00A05D3D">
              <w:rPr>
                <w:rFonts w:ascii="Arial Narrow" w:hAnsi="Arial Narrow" w:cs="Arial"/>
                <w:color w:val="auto"/>
                <w:sz w:val="18"/>
                <w:szCs w:val="18"/>
              </w:rPr>
              <w:fldChar w:fldCharType="separate"/>
            </w:r>
            <w:r w:rsidRPr="00F22B6D">
              <w:rPr>
                <w:rFonts w:ascii="Arial Narrow" w:hAnsi="Arial Narrow" w:cs="Arial"/>
                <w:color w:val="auto"/>
                <w:sz w:val="18"/>
                <w:szCs w:val="18"/>
              </w:rPr>
              <w:fldChar w:fldCharType="end"/>
            </w:r>
            <w:bookmarkEnd w:id="1"/>
            <w:r w:rsidRPr="00F22B6D">
              <w:rPr>
                <w:rFonts w:ascii="Arial Narrow" w:hAnsi="Arial Narrow" w:cs="Arial"/>
                <w:color w:val="auto"/>
                <w:sz w:val="18"/>
                <w:szCs w:val="18"/>
              </w:rPr>
              <w:t xml:space="preserve"> </w:t>
            </w:r>
            <w:proofErr w:type="gramStart"/>
            <w:r w:rsidRPr="00F22B6D">
              <w:rPr>
                <w:rFonts w:ascii="Arial Narrow" w:hAnsi="Arial Narrow" w:cs="Arial"/>
                <w:color w:val="auto"/>
                <w:sz w:val="18"/>
                <w:szCs w:val="18"/>
              </w:rPr>
              <w:t>à</w:t>
            </w:r>
            <w:proofErr w:type="gramEnd"/>
            <w:r w:rsidRPr="00F22B6D">
              <w:rPr>
                <w:rFonts w:ascii="Arial Narrow" w:hAnsi="Arial Narrow" w:cs="Arial"/>
                <w:color w:val="auto"/>
                <w:sz w:val="18"/>
                <w:szCs w:val="18"/>
              </w:rPr>
              <w:t xml:space="preserve"> tranches</w:t>
            </w:r>
          </w:p>
          <w:p w14:paraId="4C2DAD82" w14:textId="77777777" w:rsidR="009C030D" w:rsidRPr="00F22B6D" w:rsidRDefault="009C030D" w:rsidP="00CF6BCE">
            <w:pPr>
              <w:pStyle w:val="Default"/>
              <w:jc w:val="both"/>
              <w:rPr>
                <w:rFonts w:ascii="Arial Narrow" w:hAnsi="Arial Narrow" w:cs="Arial"/>
                <w:color w:val="auto"/>
                <w:sz w:val="18"/>
                <w:szCs w:val="18"/>
              </w:rPr>
            </w:pPr>
            <w:r w:rsidRPr="00F22B6D">
              <w:rPr>
                <w:rFonts w:ascii="Arial Narrow" w:hAnsi="Arial Narrow" w:cs="Arial"/>
                <w:sz w:val="18"/>
                <w:szCs w:val="18"/>
              </w:rPr>
              <w:t xml:space="preserve">Le montant global du marché sur sa durée totale (périodes </w:t>
            </w:r>
            <w:r w:rsidRPr="00F22B6D">
              <w:rPr>
                <w:rFonts w:ascii="Arial Narrow" w:hAnsi="Arial Narrow" w:cs="Arial"/>
                <w:sz w:val="18"/>
                <w:szCs w:val="18"/>
              </w:rPr>
              <w:br/>
              <w:t>de reconductions éventuelles comprises) ne peut excéder :</w:t>
            </w:r>
          </w:p>
          <w:p w14:paraId="0F66296C" w14:textId="77777777" w:rsidR="008E4B84" w:rsidRPr="00F22B6D" w:rsidRDefault="00A05D3D" w:rsidP="00CF6BCE">
            <w:pPr>
              <w:pStyle w:val="Default"/>
              <w:jc w:val="both"/>
              <w:rPr>
                <w:rFonts w:ascii="Arial Narrow" w:hAnsi="Arial Narrow" w:cs="Arial"/>
                <w:sz w:val="18"/>
                <w:szCs w:val="18"/>
              </w:rPr>
            </w:pPr>
            <w:sdt>
              <w:sdtPr>
                <w:rPr>
                  <w:rFonts w:ascii="Arial Narrow" w:hAnsi="Arial Narrow" w:cs="Arial"/>
                  <w:color w:val="00294B"/>
                  <w:sz w:val="18"/>
                  <w:szCs w:val="18"/>
                </w:rPr>
                <w:alias w:val="MAXIMUM"/>
                <w:tag w:val="MAXIMUM"/>
                <w:id w:val="1884758258"/>
                <w:placeholder>
                  <w:docPart w:val="6018726388A64896BDC80034C1D358EA"/>
                </w:placeholder>
                <w:dropDownList>
                  <w:listItem w:value="Choisissez un élément."/>
                  <w:listItem w:displayText="40 000 € HT" w:value="40 000 € HT"/>
                  <w:listItem w:displayText="90 000 € HT" w:value="90 000 € HT"/>
                  <w:listItem w:displayText="139 000 € HT" w:value="139 000 € HT"/>
                  <w:listItem w:displayText="5 150 000 € HT" w:value="5 150 000 € HT"/>
                  <w:listItem w:displayText="€ HT" w:value="€ HT"/>
                  <w:listItem w:displayText="sans objet." w:value="sans objet."/>
                </w:dropDownList>
              </w:sdtPr>
              <w:sdtEndPr/>
              <w:sdtContent>
                <w:r w:rsidR="00823B4E" w:rsidRPr="00F22B6D">
                  <w:rPr>
                    <w:rFonts w:ascii="Arial Narrow" w:hAnsi="Arial Narrow" w:cs="Arial"/>
                    <w:color w:val="00294B"/>
                    <w:sz w:val="18"/>
                    <w:szCs w:val="18"/>
                  </w:rPr>
                  <w:t>40 000 € HT</w:t>
                </w:r>
              </w:sdtContent>
            </w:sdt>
            <w:r w:rsidR="009C030D" w:rsidRPr="00F22B6D">
              <w:rPr>
                <w:rFonts w:ascii="Arial Narrow" w:hAnsi="Arial Narrow" w:cs="Arial"/>
                <w:sz w:val="18"/>
                <w:szCs w:val="18"/>
              </w:rPr>
              <w:t>.</w:t>
            </w:r>
          </w:p>
          <w:p w14:paraId="5D4FDBDD" w14:textId="77777777" w:rsidR="009C030D" w:rsidRPr="00F22B6D" w:rsidRDefault="009C030D" w:rsidP="00CF6BCE">
            <w:pPr>
              <w:pStyle w:val="Default"/>
              <w:jc w:val="both"/>
              <w:rPr>
                <w:rFonts w:ascii="Arial Narrow" w:hAnsi="Arial Narrow" w:cs="Arial"/>
                <w:color w:val="auto"/>
                <w:sz w:val="18"/>
                <w:szCs w:val="18"/>
              </w:rPr>
            </w:pPr>
          </w:p>
          <w:p w14:paraId="5BB2A000" w14:textId="77777777" w:rsidR="008F1F6C" w:rsidRPr="00F22B6D" w:rsidRDefault="008F1F6C" w:rsidP="00CF6BCE">
            <w:pPr>
              <w:pStyle w:val="Default"/>
              <w:jc w:val="both"/>
              <w:rPr>
                <w:rFonts w:ascii="Arial Narrow" w:hAnsi="Arial Narrow" w:cs="Arial"/>
                <w:b/>
                <w:color w:val="auto"/>
                <w:sz w:val="18"/>
                <w:szCs w:val="18"/>
              </w:rPr>
            </w:pPr>
            <w:r w:rsidRPr="00F22B6D">
              <w:rPr>
                <w:rFonts w:ascii="Arial Narrow" w:hAnsi="Arial Narrow" w:cs="Arial"/>
                <w:b/>
                <w:color w:val="auto"/>
                <w:sz w:val="18"/>
                <w:szCs w:val="18"/>
              </w:rPr>
              <w:t>ACCORD CADRE</w:t>
            </w:r>
            <w:r w:rsidR="00DE68C2" w:rsidRPr="00F22B6D">
              <w:rPr>
                <w:rFonts w:ascii="Arial Narrow" w:hAnsi="Arial Narrow" w:cs="Arial"/>
                <w:b/>
                <w:color w:val="auto"/>
                <w:sz w:val="18"/>
                <w:szCs w:val="18"/>
              </w:rPr>
              <w:t> :</w:t>
            </w:r>
          </w:p>
          <w:p w14:paraId="6EB0FD5C" w14:textId="77777777" w:rsidR="008E4B84" w:rsidRPr="00F22B6D" w:rsidRDefault="001E0767" w:rsidP="00CF6BCE">
            <w:pPr>
              <w:pStyle w:val="Default"/>
              <w:jc w:val="both"/>
              <w:rPr>
                <w:rFonts w:ascii="Arial Narrow" w:hAnsi="Arial Narrow" w:cs="Arial"/>
                <w:color w:val="auto"/>
                <w:sz w:val="18"/>
                <w:szCs w:val="18"/>
              </w:rPr>
            </w:pPr>
            <w:r w:rsidRPr="00F22B6D">
              <w:rPr>
                <w:rFonts w:ascii="Arial Narrow" w:hAnsi="Arial Narrow" w:cs="Arial"/>
                <w:color w:val="auto"/>
                <w:sz w:val="18"/>
                <w:szCs w:val="18"/>
              </w:rPr>
              <w:fldChar w:fldCharType="begin">
                <w:ffData>
                  <w:name w:val=""/>
                  <w:enabled/>
                  <w:calcOnExit w:val="0"/>
                  <w:checkBox>
                    <w:sizeAuto/>
                    <w:default w:val="1"/>
                  </w:checkBox>
                </w:ffData>
              </w:fldChar>
            </w:r>
            <w:r w:rsidRPr="00F22B6D">
              <w:rPr>
                <w:rFonts w:ascii="Arial Narrow" w:hAnsi="Arial Narrow" w:cs="Arial"/>
                <w:color w:val="auto"/>
                <w:sz w:val="18"/>
                <w:szCs w:val="18"/>
              </w:rPr>
              <w:instrText xml:space="preserve"> FORMCHECKBOX </w:instrText>
            </w:r>
            <w:r w:rsidR="00A05D3D">
              <w:rPr>
                <w:rFonts w:ascii="Arial Narrow" w:hAnsi="Arial Narrow" w:cs="Arial"/>
                <w:color w:val="auto"/>
                <w:sz w:val="18"/>
                <w:szCs w:val="18"/>
              </w:rPr>
            </w:r>
            <w:r w:rsidR="00A05D3D">
              <w:rPr>
                <w:rFonts w:ascii="Arial Narrow" w:hAnsi="Arial Narrow" w:cs="Arial"/>
                <w:color w:val="auto"/>
                <w:sz w:val="18"/>
                <w:szCs w:val="18"/>
              </w:rPr>
              <w:fldChar w:fldCharType="separate"/>
            </w:r>
            <w:r w:rsidRPr="00F22B6D">
              <w:rPr>
                <w:rFonts w:ascii="Arial Narrow" w:hAnsi="Arial Narrow" w:cs="Arial"/>
                <w:color w:val="auto"/>
                <w:sz w:val="18"/>
                <w:szCs w:val="18"/>
              </w:rPr>
              <w:fldChar w:fldCharType="end"/>
            </w:r>
            <w:r w:rsidR="008F1F6C" w:rsidRPr="00F22B6D">
              <w:rPr>
                <w:rFonts w:ascii="Arial Narrow" w:hAnsi="Arial Narrow" w:cs="Arial"/>
                <w:color w:val="auto"/>
                <w:sz w:val="18"/>
                <w:szCs w:val="18"/>
              </w:rPr>
              <w:t>Accord-</w:t>
            </w:r>
            <w:r w:rsidR="008E4B84" w:rsidRPr="00F22B6D">
              <w:rPr>
                <w:rFonts w:ascii="Arial Narrow" w:hAnsi="Arial Narrow" w:cs="Arial"/>
                <w:color w:val="auto"/>
                <w:sz w:val="18"/>
                <w:szCs w:val="18"/>
              </w:rPr>
              <w:t>cadre</w:t>
            </w:r>
            <w:r w:rsidR="008F1F6C" w:rsidRPr="00F22B6D">
              <w:rPr>
                <w:rFonts w:ascii="Arial Narrow" w:hAnsi="Arial Narrow" w:cs="Arial"/>
                <w:color w:val="auto"/>
                <w:sz w:val="18"/>
                <w:szCs w:val="18"/>
              </w:rPr>
              <w:t xml:space="preserve"> mono attributaire exécuté au moyen de bons de commande (sans négociation ni remis en concurrence préalable)</w:t>
            </w:r>
          </w:p>
          <w:p w14:paraId="16F498B4" w14:textId="77777777" w:rsidR="008E4B84" w:rsidRPr="00F22B6D" w:rsidRDefault="008F1F6C" w:rsidP="008F1F6C">
            <w:pPr>
              <w:pStyle w:val="Default"/>
              <w:jc w:val="both"/>
              <w:rPr>
                <w:rFonts w:ascii="Arial Narrow" w:hAnsi="Arial Narrow" w:cs="Arial"/>
                <w:color w:val="auto"/>
                <w:sz w:val="18"/>
                <w:szCs w:val="18"/>
              </w:rPr>
            </w:pPr>
            <w:r w:rsidRPr="00F22B6D">
              <w:rPr>
                <w:rFonts w:ascii="Arial Narrow" w:hAnsi="Arial Narrow" w:cs="Arial"/>
                <w:color w:val="auto"/>
                <w:sz w:val="18"/>
                <w:szCs w:val="18"/>
              </w:rPr>
              <w:t xml:space="preserve"> L’accord- cadre comporte</w:t>
            </w:r>
            <w:r w:rsidR="00DE1627" w:rsidRPr="00F22B6D">
              <w:rPr>
                <w:rFonts w:ascii="Arial Narrow" w:hAnsi="Arial Narrow" w:cs="Arial"/>
                <w:color w:val="auto"/>
                <w:sz w:val="18"/>
                <w:szCs w:val="18"/>
              </w:rPr>
              <w:t xml:space="preserve"> le cas échéant</w:t>
            </w:r>
            <w:r w:rsidRPr="00F22B6D">
              <w:rPr>
                <w:rFonts w:ascii="Arial Narrow" w:hAnsi="Arial Narrow" w:cs="Arial"/>
                <w:color w:val="auto"/>
                <w:sz w:val="18"/>
                <w:szCs w:val="18"/>
              </w:rPr>
              <w:t> :</w:t>
            </w:r>
          </w:p>
          <w:p w14:paraId="4092E29E" w14:textId="77777777" w:rsidR="009C030D" w:rsidRPr="00F22B6D" w:rsidRDefault="009C030D" w:rsidP="008F1F6C">
            <w:pPr>
              <w:pStyle w:val="Default"/>
              <w:jc w:val="both"/>
              <w:rPr>
                <w:rFonts w:ascii="Arial Narrow" w:hAnsi="Arial Narrow" w:cs="Arial"/>
                <w:color w:val="auto"/>
                <w:sz w:val="18"/>
                <w:szCs w:val="18"/>
              </w:rPr>
            </w:pPr>
          </w:p>
          <w:tbl>
            <w:tblPr>
              <w:tblStyle w:val="Grilledutableau"/>
              <w:tblW w:w="4697" w:type="dxa"/>
              <w:tblLayout w:type="fixed"/>
              <w:tblLook w:val="04A0" w:firstRow="1" w:lastRow="0" w:firstColumn="1" w:lastColumn="0" w:noHBand="0" w:noVBand="1"/>
            </w:tblPr>
            <w:tblGrid>
              <w:gridCol w:w="2830"/>
              <w:gridCol w:w="1867"/>
            </w:tblGrid>
            <w:tr w:rsidR="00DE1627" w:rsidRPr="00F22B6D" w14:paraId="76550755" w14:textId="77777777" w:rsidTr="00DE68C2">
              <w:tc>
                <w:tcPr>
                  <w:tcW w:w="2830" w:type="dxa"/>
                  <w:vAlign w:val="center"/>
                </w:tcPr>
                <w:p w14:paraId="5E0CAE33" w14:textId="77777777" w:rsidR="00DE1627" w:rsidRPr="00F22B6D" w:rsidRDefault="00ED701C" w:rsidP="00DE68C2">
                  <w:pPr>
                    <w:pStyle w:val="Default"/>
                    <w:ind w:left="-108"/>
                    <w:rPr>
                      <w:rFonts w:ascii="Arial Narrow" w:hAnsi="Arial Narrow" w:cs="Arial"/>
                      <w:color w:val="auto"/>
                      <w:sz w:val="18"/>
                      <w:szCs w:val="18"/>
                    </w:rPr>
                  </w:pPr>
                  <w:r w:rsidRPr="00F22B6D">
                    <w:rPr>
                      <w:rFonts w:ascii="Arial Narrow" w:hAnsi="Arial Narrow" w:cs="Arial"/>
                      <w:color w:val="auto"/>
                      <w:sz w:val="18"/>
                      <w:szCs w:val="18"/>
                    </w:rPr>
                    <w:fldChar w:fldCharType="begin">
                      <w:ffData>
                        <w:name w:val=""/>
                        <w:enabled/>
                        <w:calcOnExit w:val="0"/>
                        <w:checkBox>
                          <w:sizeAuto/>
                          <w:default w:val="1"/>
                        </w:checkBox>
                      </w:ffData>
                    </w:fldChar>
                  </w:r>
                  <w:r w:rsidRPr="00F22B6D">
                    <w:rPr>
                      <w:rFonts w:ascii="Arial Narrow" w:hAnsi="Arial Narrow" w:cs="Arial"/>
                      <w:color w:val="auto"/>
                      <w:sz w:val="18"/>
                      <w:szCs w:val="18"/>
                    </w:rPr>
                    <w:instrText xml:space="preserve"> FORMCHECKBOX </w:instrText>
                  </w:r>
                  <w:r w:rsidR="00A05D3D">
                    <w:rPr>
                      <w:rFonts w:ascii="Arial Narrow" w:hAnsi="Arial Narrow" w:cs="Arial"/>
                      <w:color w:val="auto"/>
                      <w:sz w:val="18"/>
                      <w:szCs w:val="18"/>
                    </w:rPr>
                  </w:r>
                  <w:r w:rsidR="00A05D3D">
                    <w:rPr>
                      <w:rFonts w:ascii="Arial Narrow" w:hAnsi="Arial Narrow" w:cs="Arial"/>
                      <w:color w:val="auto"/>
                      <w:sz w:val="18"/>
                      <w:szCs w:val="18"/>
                    </w:rPr>
                    <w:fldChar w:fldCharType="separate"/>
                  </w:r>
                  <w:r w:rsidRPr="00F22B6D">
                    <w:rPr>
                      <w:rFonts w:ascii="Arial Narrow" w:hAnsi="Arial Narrow" w:cs="Arial"/>
                      <w:color w:val="auto"/>
                      <w:sz w:val="18"/>
                      <w:szCs w:val="18"/>
                    </w:rPr>
                    <w:fldChar w:fldCharType="end"/>
                  </w:r>
                  <w:r w:rsidR="00DE1627" w:rsidRPr="00F22B6D">
                    <w:rPr>
                      <w:rFonts w:ascii="Arial Narrow" w:hAnsi="Arial Narrow" w:cs="Arial"/>
                      <w:color w:val="auto"/>
                      <w:sz w:val="18"/>
                      <w:szCs w:val="18"/>
                    </w:rPr>
                    <w:t>Un montant minimum de :</w:t>
                  </w:r>
                </w:p>
                <w:p w14:paraId="2783BC76" w14:textId="066B9E49" w:rsidR="00DE1627" w:rsidRPr="00F22B6D" w:rsidRDefault="00242777" w:rsidP="00DE68C2">
                  <w:pPr>
                    <w:pStyle w:val="Default"/>
                    <w:ind w:left="-108"/>
                    <w:rPr>
                      <w:rFonts w:ascii="Arial Narrow" w:hAnsi="Arial Narrow" w:cs="Arial"/>
                      <w:color w:val="auto"/>
                      <w:sz w:val="18"/>
                      <w:szCs w:val="18"/>
                    </w:rPr>
                  </w:pPr>
                  <w:r w:rsidRPr="00427955">
                    <w:rPr>
                      <w:rFonts w:cs="Calibri"/>
                      <w:color w:val="auto"/>
                      <w:szCs w:val="18"/>
                    </w:rPr>
                    <w:t>(</w:t>
                  </w:r>
                  <w:r w:rsidR="00427955" w:rsidRPr="00427955">
                    <w:rPr>
                      <w:rFonts w:ascii="Arial Narrow" w:hAnsi="Arial Narrow" w:cs="Arial"/>
                      <w:color w:val="auto"/>
                      <w:sz w:val="18"/>
                      <w:szCs w:val="18"/>
                    </w:rPr>
                    <w:t>Reconductions</w:t>
                  </w:r>
                  <w:r w:rsidRPr="00427955">
                    <w:rPr>
                      <w:rFonts w:ascii="Arial Narrow" w:hAnsi="Arial Narrow" w:cs="Arial"/>
                      <w:color w:val="auto"/>
                      <w:sz w:val="18"/>
                      <w:szCs w:val="18"/>
                    </w:rPr>
                    <w:t xml:space="preserve"> éventuelles comprises)</w:t>
                  </w:r>
                </w:p>
              </w:tc>
              <w:tc>
                <w:tcPr>
                  <w:tcW w:w="1867" w:type="dxa"/>
                  <w:shd w:val="clear" w:color="auto" w:fill="DBE5F1" w:themeFill="accent1" w:themeFillTint="33"/>
                </w:tcPr>
                <w:p w14:paraId="03E1BDDB" w14:textId="77777777" w:rsidR="00DE1627" w:rsidRPr="00F22B6D" w:rsidRDefault="00911DEC" w:rsidP="00DE68C2">
                  <w:pPr>
                    <w:tabs>
                      <w:tab w:val="left" w:leader="dot" w:pos="1985"/>
                    </w:tabs>
                    <w:ind w:left="-108"/>
                    <w:rPr>
                      <w:rFonts w:ascii="Arial Narrow" w:hAnsi="Arial Narrow" w:cs="Arial"/>
                      <w:sz w:val="18"/>
                      <w:szCs w:val="18"/>
                    </w:rPr>
                  </w:pPr>
                  <w:r w:rsidRPr="00F22B6D">
                    <w:rPr>
                      <w:rFonts w:ascii="Arial Narrow" w:hAnsi="Arial Narrow" w:cs="Arial"/>
                      <w:sz w:val="18"/>
                      <w:szCs w:val="18"/>
                    </w:rPr>
                    <w:t xml:space="preserve"> 7 500 </w:t>
                  </w:r>
                  <w:r w:rsidR="00DE1627" w:rsidRPr="00F22B6D">
                    <w:rPr>
                      <w:rFonts w:ascii="Arial Narrow" w:hAnsi="Arial Narrow" w:cs="Arial"/>
                      <w:sz w:val="18"/>
                      <w:szCs w:val="18"/>
                    </w:rPr>
                    <w:t>Euros HT</w:t>
                  </w:r>
                </w:p>
                <w:p w14:paraId="063D3CE0" w14:textId="77777777" w:rsidR="00F231D0" w:rsidRPr="00F22B6D" w:rsidRDefault="00F231D0" w:rsidP="00DE68C2">
                  <w:pPr>
                    <w:tabs>
                      <w:tab w:val="left" w:leader="dot" w:pos="1985"/>
                    </w:tabs>
                    <w:ind w:left="-108"/>
                    <w:rPr>
                      <w:rFonts w:ascii="Arial Narrow" w:hAnsi="Arial Narrow" w:cs="Arial"/>
                      <w:sz w:val="18"/>
                      <w:szCs w:val="18"/>
                    </w:rPr>
                  </w:pPr>
                </w:p>
              </w:tc>
            </w:tr>
            <w:tr w:rsidR="00DE1627" w:rsidRPr="00F22B6D" w14:paraId="124A58B5" w14:textId="77777777" w:rsidTr="00DE68C2">
              <w:tc>
                <w:tcPr>
                  <w:tcW w:w="2830" w:type="dxa"/>
                  <w:vAlign w:val="center"/>
                </w:tcPr>
                <w:p w14:paraId="37073D4B" w14:textId="77777777" w:rsidR="00DE1627" w:rsidRPr="00F22B6D" w:rsidRDefault="001E0767" w:rsidP="00DE68C2">
                  <w:pPr>
                    <w:pStyle w:val="Default"/>
                    <w:ind w:left="-108"/>
                    <w:rPr>
                      <w:rFonts w:ascii="Arial Narrow" w:hAnsi="Arial Narrow" w:cs="Arial"/>
                      <w:color w:val="auto"/>
                      <w:sz w:val="18"/>
                      <w:szCs w:val="18"/>
                    </w:rPr>
                  </w:pPr>
                  <w:r w:rsidRPr="00F22B6D">
                    <w:rPr>
                      <w:rFonts w:ascii="Arial Narrow" w:hAnsi="Arial Narrow" w:cs="Arial"/>
                      <w:color w:val="auto"/>
                      <w:sz w:val="18"/>
                      <w:szCs w:val="18"/>
                    </w:rPr>
                    <w:fldChar w:fldCharType="begin">
                      <w:ffData>
                        <w:name w:val=""/>
                        <w:enabled/>
                        <w:calcOnExit w:val="0"/>
                        <w:checkBox>
                          <w:sizeAuto/>
                          <w:default w:val="1"/>
                        </w:checkBox>
                      </w:ffData>
                    </w:fldChar>
                  </w:r>
                  <w:r w:rsidRPr="00F22B6D">
                    <w:rPr>
                      <w:rFonts w:ascii="Arial Narrow" w:hAnsi="Arial Narrow" w:cs="Arial"/>
                      <w:color w:val="auto"/>
                      <w:sz w:val="18"/>
                      <w:szCs w:val="18"/>
                    </w:rPr>
                    <w:instrText xml:space="preserve"> FORMCHECKBOX </w:instrText>
                  </w:r>
                  <w:r w:rsidR="00A05D3D">
                    <w:rPr>
                      <w:rFonts w:ascii="Arial Narrow" w:hAnsi="Arial Narrow" w:cs="Arial"/>
                      <w:color w:val="auto"/>
                      <w:sz w:val="18"/>
                      <w:szCs w:val="18"/>
                    </w:rPr>
                  </w:r>
                  <w:r w:rsidR="00A05D3D">
                    <w:rPr>
                      <w:rFonts w:ascii="Arial Narrow" w:hAnsi="Arial Narrow" w:cs="Arial"/>
                      <w:color w:val="auto"/>
                      <w:sz w:val="18"/>
                      <w:szCs w:val="18"/>
                    </w:rPr>
                    <w:fldChar w:fldCharType="separate"/>
                  </w:r>
                  <w:r w:rsidRPr="00F22B6D">
                    <w:rPr>
                      <w:rFonts w:ascii="Arial Narrow" w:hAnsi="Arial Narrow" w:cs="Arial"/>
                      <w:color w:val="auto"/>
                      <w:sz w:val="18"/>
                      <w:szCs w:val="18"/>
                    </w:rPr>
                    <w:fldChar w:fldCharType="end"/>
                  </w:r>
                  <w:r w:rsidR="00DE1627" w:rsidRPr="00F22B6D">
                    <w:rPr>
                      <w:rFonts w:ascii="Arial Narrow" w:hAnsi="Arial Narrow" w:cs="Arial"/>
                      <w:color w:val="auto"/>
                      <w:sz w:val="18"/>
                      <w:szCs w:val="18"/>
                    </w:rPr>
                    <w:t>Un montant global</w:t>
                  </w:r>
                  <w:r w:rsidR="00DE1627" w:rsidRPr="00F22B6D">
                    <w:t xml:space="preserve"> </w:t>
                  </w:r>
                  <w:r w:rsidR="00DE1627" w:rsidRPr="00F22B6D">
                    <w:rPr>
                      <w:rFonts w:ascii="Arial Narrow" w:hAnsi="Arial Narrow" w:cs="Arial"/>
                      <w:color w:val="auto"/>
                      <w:sz w:val="18"/>
                      <w:szCs w:val="18"/>
                    </w:rPr>
                    <w:t>maximum de : (reconductions éventuelles comprises)</w:t>
                  </w:r>
                </w:p>
              </w:tc>
              <w:tc>
                <w:tcPr>
                  <w:tcW w:w="1867" w:type="dxa"/>
                  <w:shd w:val="clear" w:color="auto" w:fill="DBE5F1" w:themeFill="accent1" w:themeFillTint="33"/>
                </w:tcPr>
                <w:p w14:paraId="2BC73200" w14:textId="0E15ACA5" w:rsidR="00DE1627" w:rsidRPr="00F22B6D" w:rsidRDefault="00982ABF" w:rsidP="006B72FE">
                  <w:pPr>
                    <w:tabs>
                      <w:tab w:val="left" w:leader="dot" w:pos="1985"/>
                    </w:tabs>
                    <w:rPr>
                      <w:rFonts w:ascii="Arial Narrow" w:hAnsi="Arial Narrow" w:cs="Arial"/>
                      <w:sz w:val="18"/>
                      <w:szCs w:val="18"/>
                    </w:rPr>
                  </w:pPr>
                  <w:r w:rsidRPr="00F22B6D">
                    <w:rPr>
                      <w:rFonts w:ascii="Arial Narrow" w:hAnsi="Arial Narrow" w:cs="Arial"/>
                      <w:sz w:val="18"/>
                      <w:szCs w:val="18"/>
                    </w:rPr>
                    <w:t>9</w:t>
                  </w:r>
                  <w:r w:rsidR="00911DEC" w:rsidRPr="00F22B6D">
                    <w:rPr>
                      <w:rFonts w:ascii="Arial Narrow" w:hAnsi="Arial Narrow" w:cs="Arial"/>
                      <w:sz w:val="18"/>
                      <w:szCs w:val="18"/>
                    </w:rPr>
                    <w:t>0</w:t>
                  </w:r>
                  <w:r w:rsidR="006B72FE" w:rsidRPr="00F22B6D">
                    <w:rPr>
                      <w:rFonts w:ascii="Arial Narrow" w:hAnsi="Arial Narrow" w:cs="Arial"/>
                      <w:sz w:val="18"/>
                      <w:szCs w:val="18"/>
                    </w:rPr>
                    <w:t xml:space="preserve"> 000 </w:t>
                  </w:r>
                  <w:r w:rsidR="00DE1627" w:rsidRPr="00F22B6D">
                    <w:rPr>
                      <w:rFonts w:ascii="Arial Narrow" w:hAnsi="Arial Narrow" w:cs="Arial"/>
                      <w:sz w:val="18"/>
                      <w:szCs w:val="18"/>
                    </w:rPr>
                    <w:t>Euros HT</w:t>
                  </w:r>
                </w:p>
                <w:p w14:paraId="13D5F5FB" w14:textId="77777777" w:rsidR="00F231D0" w:rsidRPr="00F22B6D" w:rsidRDefault="00F231D0" w:rsidP="00DE68C2">
                  <w:pPr>
                    <w:tabs>
                      <w:tab w:val="left" w:leader="dot" w:pos="1985"/>
                    </w:tabs>
                    <w:ind w:left="-108"/>
                    <w:rPr>
                      <w:rFonts w:ascii="Arial Narrow" w:hAnsi="Arial Narrow" w:cs="Arial"/>
                      <w:sz w:val="18"/>
                      <w:szCs w:val="18"/>
                    </w:rPr>
                  </w:pPr>
                </w:p>
              </w:tc>
            </w:tr>
          </w:tbl>
          <w:p w14:paraId="4939C5E9" w14:textId="77777777" w:rsidR="008F1F6C" w:rsidRPr="00F22B6D" w:rsidRDefault="008F1F6C" w:rsidP="00DE68C2">
            <w:pPr>
              <w:tabs>
                <w:tab w:val="left" w:leader="dot" w:pos="1985"/>
              </w:tabs>
              <w:rPr>
                <w:rFonts w:ascii="Arial Narrow" w:hAnsi="Arial Narrow" w:cs="Arial"/>
                <w:sz w:val="18"/>
                <w:szCs w:val="18"/>
              </w:rPr>
            </w:pPr>
            <w:r w:rsidRPr="00F22B6D">
              <w:rPr>
                <w:rFonts w:ascii="Arial Narrow" w:hAnsi="Arial Narrow" w:cs="Arial"/>
                <w:sz w:val="18"/>
                <w:szCs w:val="18"/>
              </w:rPr>
              <w:t xml:space="preserve">   </w:t>
            </w:r>
          </w:p>
        </w:tc>
      </w:tr>
      <w:tr w:rsidR="00FF2EA8" w:rsidRPr="000E3D2D" w14:paraId="468B0D5B" w14:textId="77777777" w:rsidTr="00E327A5">
        <w:trPr>
          <w:gridAfter w:val="1"/>
          <w:wAfter w:w="94" w:type="dxa"/>
        </w:trPr>
        <w:tc>
          <w:tcPr>
            <w:tcW w:w="4820" w:type="dxa"/>
            <w:gridSpan w:val="14"/>
            <w:tcBorders>
              <w:top w:val="nil"/>
            </w:tcBorders>
          </w:tcPr>
          <w:p w14:paraId="31BD4EF6" w14:textId="77777777" w:rsidR="00FF2EA8" w:rsidRPr="00F22B6D" w:rsidRDefault="00FF2EA8" w:rsidP="00FF2EA8">
            <w:pPr>
              <w:pStyle w:val="Default"/>
              <w:jc w:val="both"/>
              <w:rPr>
                <w:rFonts w:ascii="Arial Narrow" w:hAnsi="Arial Narrow" w:cs="Arial"/>
                <w:color w:val="auto"/>
                <w:sz w:val="18"/>
                <w:szCs w:val="18"/>
              </w:rPr>
            </w:pPr>
            <w:r w:rsidRPr="00F22B6D">
              <w:rPr>
                <w:rFonts w:ascii="Arial Narrow" w:hAnsi="Arial Narrow" w:cs="Arial"/>
                <w:i/>
                <w:sz w:val="18"/>
                <w:szCs w:val="18"/>
              </w:rPr>
              <w:t>Précisions relatives à la forme du marché</w:t>
            </w:r>
            <w:r w:rsidR="009D36F1" w:rsidRPr="00F22B6D">
              <w:rPr>
                <w:rFonts w:ascii="Arial Narrow" w:hAnsi="Arial Narrow" w:cs="Arial"/>
                <w:i/>
                <w:sz w:val="18"/>
                <w:szCs w:val="18"/>
              </w:rPr>
              <w:t xml:space="preserve"> ou de l’accord cadre</w:t>
            </w:r>
            <w:r w:rsidRPr="00F22B6D">
              <w:rPr>
                <w:rFonts w:ascii="Arial Narrow" w:hAnsi="Arial Narrow" w:cs="Arial"/>
                <w:i/>
                <w:sz w:val="18"/>
                <w:szCs w:val="18"/>
              </w:rPr>
              <w:t>, le cas échéant :</w:t>
            </w:r>
          </w:p>
        </w:tc>
      </w:tr>
      <w:tr w:rsidR="00FF2EA8" w:rsidRPr="000E3D2D" w14:paraId="3E7D860B" w14:textId="77777777" w:rsidTr="00E327A5">
        <w:trPr>
          <w:gridAfter w:val="1"/>
          <w:wAfter w:w="94" w:type="dxa"/>
          <w:trHeight w:val="814"/>
        </w:trPr>
        <w:tc>
          <w:tcPr>
            <w:tcW w:w="4820" w:type="dxa"/>
            <w:gridSpan w:val="14"/>
            <w:tcBorders>
              <w:top w:val="nil"/>
            </w:tcBorders>
            <w:shd w:val="clear" w:color="auto" w:fill="DAEEF3" w:themeFill="accent5" w:themeFillTint="33"/>
          </w:tcPr>
          <w:p w14:paraId="5F8C3BAA" w14:textId="77777777" w:rsidR="009D36F1" w:rsidRPr="00F22B6D" w:rsidRDefault="009D36F1" w:rsidP="00FF2EA8">
            <w:pPr>
              <w:pStyle w:val="Default"/>
              <w:rPr>
                <w:rFonts w:ascii="Arial Narrow" w:hAnsi="Arial Narrow" w:cs="Arial"/>
                <w:color w:val="auto"/>
                <w:sz w:val="18"/>
                <w:szCs w:val="18"/>
              </w:rPr>
            </w:pPr>
          </w:p>
          <w:p w14:paraId="21D9E045" w14:textId="69733913" w:rsidR="006B72FE" w:rsidRPr="00F22B6D" w:rsidRDefault="006B72FE" w:rsidP="00FF2EA8">
            <w:pPr>
              <w:pStyle w:val="Default"/>
              <w:rPr>
                <w:rFonts w:ascii="Arial Narrow" w:hAnsi="Arial Narrow" w:cs="Arial"/>
                <w:color w:val="auto"/>
                <w:sz w:val="18"/>
                <w:szCs w:val="18"/>
              </w:rPr>
            </w:pPr>
            <w:r w:rsidRPr="00F22B6D">
              <w:rPr>
                <w:rFonts w:ascii="Arial Narrow" w:hAnsi="Arial Narrow" w:cs="Arial"/>
                <w:sz w:val="18"/>
                <w:szCs w:val="18"/>
              </w:rPr>
              <w:t xml:space="preserve">Le montant estimatif de l’accord-cadre sur la durée totale du marché est de </w:t>
            </w:r>
            <w:r w:rsidR="0079176E" w:rsidRPr="00F22B6D">
              <w:rPr>
                <w:rFonts w:ascii="Arial Narrow" w:hAnsi="Arial Narrow" w:cs="Arial"/>
                <w:color w:val="auto"/>
                <w:sz w:val="18"/>
                <w:szCs w:val="18"/>
              </w:rPr>
              <w:t>6</w:t>
            </w:r>
            <w:r w:rsidR="00982ABF" w:rsidRPr="00F22B6D">
              <w:rPr>
                <w:rFonts w:ascii="Arial Narrow" w:hAnsi="Arial Narrow" w:cs="Arial"/>
                <w:color w:val="auto"/>
                <w:sz w:val="18"/>
                <w:szCs w:val="18"/>
              </w:rPr>
              <w:t>5</w:t>
            </w:r>
            <w:r w:rsidRPr="00F22B6D">
              <w:rPr>
                <w:rFonts w:ascii="Arial Narrow" w:hAnsi="Arial Narrow" w:cs="Arial"/>
                <w:color w:val="auto"/>
                <w:sz w:val="18"/>
                <w:szCs w:val="18"/>
              </w:rPr>
              <w:t> 000</w:t>
            </w:r>
            <w:r w:rsidRPr="00F22B6D">
              <w:rPr>
                <w:rFonts w:ascii="Arial Narrow" w:hAnsi="Arial Narrow" w:cs="Arial"/>
                <w:sz w:val="18"/>
                <w:szCs w:val="18"/>
              </w:rPr>
              <w:t>€</w:t>
            </w:r>
            <w:r w:rsidR="0079176E" w:rsidRPr="00F22B6D">
              <w:rPr>
                <w:rFonts w:ascii="Arial Narrow" w:hAnsi="Arial Narrow" w:cs="Arial"/>
                <w:sz w:val="18"/>
                <w:szCs w:val="18"/>
              </w:rPr>
              <w:t xml:space="preserve"> </w:t>
            </w:r>
            <w:r w:rsidRPr="00F22B6D">
              <w:rPr>
                <w:rFonts w:ascii="Arial Narrow" w:hAnsi="Arial Narrow" w:cs="Arial"/>
                <w:sz w:val="18"/>
                <w:szCs w:val="18"/>
              </w:rPr>
              <w:t>HT environ</w:t>
            </w:r>
          </w:p>
        </w:tc>
      </w:tr>
      <w:tr w:rsidR="00887314" w:rsidRPr="000E3D2D" w14:paraId="499CA0E2" w14:textId="77777777" w:rsidTr="00E327A5">
        <w:trPr>
          <w:gridAfter w:val="1"/>
          <w:wAfter w:w="94" w:type="dxa"/>
        </w:trPr>
        <w:tc>
          <w:tcPr>
            <w:tcW w:w="4820" w:type="dxa"/>
            <w:gridSpan w:val="14"/>
          </w:tcPr>
          <w:p w14:paraId="708C18B4" w14:textId="77777777" w:rsidR="00887314" w:rsidRPr="000E3D2D" w:rsidRDefault="00887314"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533F17">
              <w:rPr>
                <w:rFonts w:ascii="Arial Narrow" w:hAnsi="Arial Narrow" w:cs="Arial"/>
                <w:b/>
                <w:bCs/>
                <w:color w:val="auto"/>
                <w:sz w:val="18"/>
                <w:szCs w:val="18"/>
                <w:u w:val="single"/>
              </w:rPr>
              <w:t>DOCUMENTS CONTRACTUELS</w:t>
            </w:r>
          </w:p>
        </w:tc>
      </w:tr>
      <w:tr w:rsidR="00887314" w:rsidRPr="000E3D2D" w14:paraId="3A0AF79A" w14:textId="77777777" w:rsidTr="00E327A5">
        <w:trPr>
          <w:gridAfter w:val="1"/>
          <w:wAfter w:w="94" w:type="dxa"/>
        </w:trPr>
        <w:tc>
          <w:tcPr>
            <w:tcW w:w="4820" w:type="dxa"/>
            <w:gridSpan w:val="14"/>
          </w:tcPr>
          <w:p w14:paraId="18D4E2BC" w14:textId="77777777" w:rsidR="00887314" w:rsidRPr="000E3D2D" w:rsidRDefault="00716EA1" w:rsidP="000F7DD1">
            <w:pPr>
              <w:pStyle w:val="Default"/>
              <w:jc w:val="both"/>
              <w:rPr>
                <w:rFonts w:ascii="Arial Narrow" w:hAnsi="Arial Narrow" w:cs="Arial"/>
                <w:color w:val="auto"/>
                <w:sz w:val="18"/>
                <w:szCs w:val="18"/>
              </w:rPr>
            </w:pPr>
            <w:r w:rsidRPr="000E3D2D">
              <w:rPr>
                <w:rFonts w:ascii="Arial Narrow" w:hAnsi="Arial Narrow" w:cs="Arial"/>
                <w:b/>
                <w:color w:val="auto"/>
                <w:sz w:val="18"/>
                <w:szCs w:val="18"/>
              </w:rPr>
              <w:t>1</w:t>
            </w:r>
            <w:r w:rsidR="000F7DD1" w:rsidRPr="000E3D2D">
              <w:rPr>
                <w:rFonts w:ascii="Arial Narrow" w:hAnsi="Arial Narrow" w:cs="Arial"/>
                <w:color w:val="auto"/>
                <w:sz w:val="18"/>
                <w:szCs w:val="18"/>
              </w:rPr>
              <w:t> – </w:t>
            </w:r>
            <w:r w:rsidR="00887314" w:rsidRPr="000E3D2D">
              <w:rPr>
                <w:rFonts w:ascii="Arial Narrow" w:hAnsi="Arial Narrow" w:cs="Arial"/>
                <w:color w:val="auto"/>
                <w:sz w:val="18"/>
                <w:szCs w:val="18"/>
              </w:rPr>
              <w:t xml:space="preserve">Le marché est constitué par les documents énumérés ci-dessous par ordre de priorité décroissante : </w:t>
            </w:r>
          </w:p>
        </w:tc>
      </w:tr>
      <w:tr w:rsidR="00887314" w:rsidRPr="000E3D2D" w14:paraId="3D99D882" w14:textId="77777777" w:rsidTr="00E327A5">
        <w:trPr>
          <w:gridAfter w:val="1"/>
          <w:wAfter w:w="94" w:type="dxa"/>
        </w:trPr>
        <w:tc>
          <w:tcPr>
            <w:tcW w:w="4820" w:type="dxa"/>
            <w:gridSpan w:val="14"/>
          </w:tcPr>
          <w:p w14:paraId="51C9965A" w14:textId="77777777" w:rsidR="00887314" w:rsidRPr="000E3D2D" w:rsidRDefault="000F7997" w:rsidP="007609B2">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5"/>
                  <w:enabled/>
                  <w:calcOnExit w:val="0"/>
                  <w:checkBox>
                    <w:sizeAuto/>
                    <w:default w:val="1"/>
                  </w:checkBox>
                </w:ffData>
              </w:fldChar>
            </w:r>
            <w:bookmarkStart w:id="2" w:name="CaseACocher45"/>
            <w:r>
              <w:rPr>
                <w:rFonts w:ascii="Arial Narrow" w:hAnsi="Arial Narrow" w:cs="Arial"/>
                <w:color w:val="auto"/>
                <w:sz w:val="18"/>
                <w:szCs w:val="18"/>
              </w:rPr>
              <w:instrText xml:space="preserve"> FORMCHECKBOX </w:instrText>
            </w:r>
            <w:r w:rsidR="00A05D3D">
              <w:rPr>
                <w:rFonts w:ascii="Arial Narrow" w:hAnsi="Arial Narrow" w:cs="Arial"/>
                <w:color w:val="auto"/>
                <w:sz w:val="18"/>
                <w:szCs w:val="18"/>
              </w:rPr>
            </w:r>
            <w:r w:rsidR="00A05D3D">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2"/>
            <w:r w:rsidR="00887314" w:rsidRPr="000E3D2D">
              <w:rPr>
                <w:rFonts w:ascii="Arial Narrow" w:hAnsi="Arial Narrow" w:cs="Arial"/>
                <w:color w:val="auto"/>
                <w:sz w:val="18"/>
                <w:szCs w:val="18"/>
              </w:rPr>
              <w:t> </w:t>
            </w:r>
            <w:proofErr w:type="gramStart"/>
            <w:r w:rsidR="00887314" w:rsidRPr="000E3D2D">
              <w:rPr>
                <w:rFonts w:ascii="Arial Narrow" w:hAnsi="Arial Narrow" w:cs="Arial"/>
                <w:color w:val="auto"/>
                <w:sz w:val="18"/>
                <w:szCs w:val="18"/>
              </w:rPr>
              <w:t>le</w:t>
            </w:r>
            <w:r w:rsidR="00036035" w:rsidRPr="000E3D2D">
              <w:rPr>
                <w:rFonts w:ascii="Arial Narrow" w:hAnsi="Arial Narrow" w:cs="Arial"/>
                <w:color w:val="auto"/>
                <w:sz w:val="18"/>
                <w:szCs w:val="18"/>
              </w:rPr>
              <w:t>s</w:t>
            </w:r>
            <w:proofErr w:type="gramEnd"/>
            <w:r w:rsidR="00887314" w:rsidRPr="000E3D2D">
              <w:rPr>
                <w:rFonts w:ascii="Arial Narrow" w:hAnsi="Arial Narrow" w:cs="Arial"/>
                <w:color w:val="auto"/>
                <w:sz w:val="18"/>
                <w:szCs w:val="18"/>
              </w:rPr>
              <w:t xml:space="preserve"> présent</w:t>
            </w:r>
            <w:r w:rsidR="00036035" w:rsidRPr="000E3D2D">
              <w:rPr>
                <w:rFonts w:ascii="Arial Narrow" w:hAnsi="Arial Narrow" w:cs="Arial"/>
                <w:color w:val="auto"/>
                <w:sz w:val="18"/>
                <w:szCs w:val="18"/>
              </w:rPr>
              <w:t>es</w:t>
            </w:r>
            <w:r w:rsidR="00887314" w:rsidRPr="000E3D2D">
              <w:rPr>
                <w:rFonts w:ascii="Arial Narrow" w:hAnsi="Arial Narrow" w:cs="Arial"/>
                <w:color w:val="auto"/>
                <w:sz w:val="18"/>
                <w:szCs w:val="18"/>
              </w:rPr>
              <w:t xml:space="preserve"> </w:t>
            </w:r>
            <w:r w:rsidR="00036035" w:rsidRPr="000E3D2D">
              <w:rPr>
                <w:rFonts w:ascii="Arial Narrow" w:hAnsi="Arial Narrow" w:cs="Arial"/>
                <w:color w:val="auto"/>
                <w:sz w:val="18"/>
                <w:szCs w:val="18"/>
              </w:rPr>
              <w:t>conditions particulières d’achat (CPA)</w:t>
            </w:r>
            <w:r w:rsidR="00343504" w:rsidRPr="000E3D2D">
              <w:rPr>
                <w:rFonts w:ascii="Arial Narrow" w:hAnsi="Arial Narrow" w:cs="Arial"/>
                <w:color w:val="auto"/>
                <w:sz w:val="18"/>
                <w:szCs w:val="18"/>
              </w:rPr>
              <w:t>,</w:t>
            </w:r>
            <w:r w:rsidR="00887314" w:rsidRPr="000E3D2D">
              <w:rPr>
                <w:rFonts w:ascii="Arial Narrow" w:hAnsi="Arial Narrow" w:cs="Arial"/>
                <w:color w:val="auto"/>
                <w:sz w:val="18"/>
                <w:szCs w:val="18"/>
              </w:rPr>
              <w:t xml:space="preserve"> </w:t>
            </w:r>
            <w:r w:rsidR="00343504" w:rsidRPr="000E3D2D">
              <w:rPr>
                <w:rFonts w:ascii="Arial Narrow" w:hAnsi="Arial Narrow" w:cs="Arial"/>
                <w:color w:val="auto"/>
                <w:sz w:val="18"/>
                <w:szCs w:val="18"/>
              </w:rPr>
              <w:t xml:space="preserve">valant acte d’engagement, </w:t>
            </w:r>
            <w:r w:rsidR="00887314" w:rsidRPr="000E3D2D">
              <w:rPr>
                <w:rFonts w:ascii="Arial Narrow" w:hAnsi="Arial Narrow" w:cs="Arial"/>
                <w:color w:val="auto"/>
                <w:sz w:val="18"/>
                <w:szCs w:val="18"/>
              </w:rPr>
              <w:t>qui défini</w:t>
            </w:r>
            <w:r w:rsidR="00036035" w:rsidRPr="000E3D2D">
              <w:rPr>
                <w:rFonts w:ascii="Arial Narrow" w:hAnsi="Arial Narrow" w:cs="Arial"/>
                <w:color w:val="auto"/>
                <w:sz w:val="18"/>
                <w:szCs w:val="18"/>
              </w:rPr>
              <w:t>ssent</w:t>
            </w:r>
            <w:r w:rsidR="00887314" w:rsidRPr="000E3D2D">
              <w:rPr>
                <w:rFonts w:ascii="Arial Narrow" w:hAnsi="Arial Narrow" w:cs="Arial"/>
                <w:color w:val="auto"/>
                <w:sz w:val="18"/>
                <w:szCs w:val="18"/>
              </w:rPr>
              <w:t xml:space="preserve"> les clauses particulières applicables aux prestations</w:t>
            </w:r>
            <w:r w:rsidR="00D86AB6" w:rsidRPr="000E3D2D">
              <w:rPr>
                <w:rFonts w:ascii="Arial Narrow" w:hAnsi="Arial Narrow" w:cs="Arial"/>
                <w:color w:val="auto"/>
                <w:sz w:val="18"/>
                <w:szCs w:val="18"/>
              </w:rPr>
              <w:t xml:space="preserve"> et ses annexes, le cas échéant</w:t>
            </w:r>
            <w:r w:rsidR="00887314" w:rsidRPr="000E3D2D">
              <w:rPr>
                <w:rFonts w:ascii="Arial Narrow" w:hAnsi="Arial Narrow" w:cs="Arial"/>
                <w:color w:val="auto"/>
                <w:sz w:val="18"/>
                <w:szCs w:val="18"/>
              </w:rPr>
              <w:t xml:space="preserve"> ; </w:t>
            </w:r>
          </w:p>
        </w:tc>
      </w:tr>
      <w:tr w:rsidR="00887314" w:rsidRPr="000E3D2D" w14:paraId="59507DA5" w14:textId="77777777" w:rsidTr="00E327A5">
        <w:trPr>
          <w:gridAfter w:val="1"/>
          <w:wAfter w:w="94" w:type="dxa"/>
        </w:trPr>
        <w:tc>
          <w:tcPr>
            <w:tcW w:w="4820" w:type="dxa"/>
            <w:gridSpan w:val="14"/>
            <w:tcBorders>
              <w:bottom w:val="nil"/>
            </w:tcBorders>
          </w:tcPr>
          <w:p w14:paraId="5213B696" w14:textId="6C2817DA" w:rsidR="00887314" w:rsidRPr="000E3D2D" w:rsidRDefault="000F7997" w:rsidP="001D6360">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7"/>
                  <w:enabled/>
                  <w:calcOnExit w:val="0"/>
                  <w:checkBox>
                    <w:sizeAuto/>
                    <w:default w:val="1"/>
                  </w:checkBox>
                </w:ffData>
              </w:fldChar>
            </w:r>
            <w:bookmarkStart w:id="3" w:name="CaseACocher47"/>
            <w:r>
              <w:rPr>
                <w:rFonts w:ascii="Arial Narrow" w:hAnsi="Arial Narrow" w:cs="Arial"/>
                <w:color w:val="auto"/>
                <w:sz w:val="18"/>
                <w:szCs w:val="18"/>
              </w:rPr>
              <w:instrText xml:space="preserve"> FORMCHECKBOX </w:instrText>
            </w:r>
            <w:r w:rsidR="00A05D3D">
              <w:rPr>
                <w:rFonts w:ascii="Arial Narrow" w:hAnsi="Arial Narrow" w:cs="Arial"/>
                <w:color w:val="auto"/>
                <w:sz w:val="18"/>
                <w:szCs w:val="18"/>
              </w:rPr>
            </w:r>
            <w:r w:rsidR="00A05D3D">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3"/>
            <w:r w:rsidR="00887314" w:rsidRPr="000E3D2D">
              <w:rPr>
                <w:rFonts w:ascii="Arial Narrow" w:hAnsi="Arial Narrow" w:cs="Arial"/>
                <w:color w:val="auto"/>
                <w:sz w:val="18"/>
                <w:szCs w:val="18"/>
              </w:rPr>
              <w:t> </w:t>
            </w:r>
            <w:proofErr w:type="gramStart"/>
            <w:r w:rsidR="00887314" w:rsidRPr="000E3D2D">
              <w:rPr>
                <w:rFonts w:ascii="Arial Narrow" w:hAnsi="Arial Narrow" w:cs="Arial"/>
                <w:color w:val="auto"/>
                <w:sz w:val="18"/>
                <w:szCs w:val="18"/>
              </w:rPr>
              <w:t>les</w:t>
            </w:r>
            <w:proofErr w:type="gramEnd"/>
            <w:r w:rsidR="00887314" w:rsidRPr="000E3D2D">
              <w:rPr>
                <w:rFonts w:ascii="Arial Narrow" w:hAnsi="Arial Narrow" w:cs="Arial"/>
                <w:color w:val="auto"/>
                <w:sz w:val="18"/>
                <w:szCs w:val="18"/>
              </w:rPr>
              <w:t xml:space="preserve"> conditions générales d’achat </w:t>
            </w:r>
            <w:r w:rsidR="001D6360">
              <w:rPr>
                <w:rFonts w:ascii="Arial Narrow" w:hAnsi="Arial Narrow" w:cs="Arial"/>
                <w:color w:val="auto"/>
                <w:sz w:val="18"/>
                <w:szCs w:val="18"/>
              </w:rPr>
              <w:t>(</w:t>
            </w:r>
            <w:r w:rsidR="00887314" w:rsidRPr="000E3D2D">
              <w:rPr>
                <w:rFonts w:ascii="Arial Narrow" w:hAnsi="Arial Narrow" w:cs="Arial"/>
                <w:color w:val="auto"/>
                <w:sz w:val="18"/>
                <w:szCs w:val="18"/>
              </w:rPr>
              <w:t>CGA</w:t>
            </w:r>
            <w:r w:rsidR="001D6360">
              <w:rPr>
                <w:rFonts w:ascii="Arial Narrow" w:hAnsi="Arial Narrow" w:cs="Arial"/>
                <w:color w:val="auto"/>
                <w:sz w:val="18"/>
                <w:szCs w:val="18"/>
              </w:rPr>
              <w:t>)</w:t>
            </w:r>
            <w:r w:rsidR="00887314" w:rsidRPr="000E3D2D">
              <w:rPr>
                <w:rFonts w:ascii="Arial Narrow" w:hAnsi="Arial Narrow" w:cs="Arial"/>
                <w:color w:val="auto"/>
                <w:sz w:val="18"/>
                <w:szCs w:val="18"/>
              </w:rPr>
              <w:t xml:space="preserve"> du CNRS</w:t>
            </w:r>
            <w:ins w:id="4" w:author="BITTNER Cécile" w:date="2025-07-10T15:01:00Z">
              <w:r w:rsidR="00884D67">
                <w:rPr>
                  <w:rFonts w:ascii="Arial Narrow" w:hAnsi="Arial Narrow" w:cs="Arial"/>
                  <w:color w:val="auto"/>
                  <w:sz w:val="18"/>
                  <w:szCs w:val="18"/>
                </w:rPr>
                <w:t xml:space="preserve"> </w:t>
              </w:r>
            </w:ins>
            <w:del w:id="5" w:author="BITTNER Cécile" w:date="2025-07-10T15:01:00Z">
              <w:r w:rsidR="00887314" w:rsidRPr="000E3D2D" w:rsidDel="00884D67">
                <w:rPr>
                  <w:rFonts w:ascii="Arial Narrow" w:hAnsi="Arial Narrow" w:cs="Arial"/>
                  <w:sz w:val="18"/>
                  <w:szCs w:val="18"/>
                </w:rPr>
                <w:delText xml:space="preserve"> </w:delText>
              </w:r>
            </w:del>
            <w:r w:rsidR="005F50FE" w:rsidRPr="000E3D2D">
              <w:rPr>
                <w:rFonts w:ascii="Arial Narrow" w:hAnsi="Arial Narrow" w:cs="Arial"/>
                <w:sz w:val="18"/>
                <w:szCs w:val="18"/>
              </w:rPr>
              <w:t>applicables</w:t>
            </w:r>
          </w:p>
        </w:tc>
      </w:tr>
      <w:tr w:rsidR="005F50FE" w:rsidRPr="000E3D2D" w14:paraId="5C5A881A" w14:textId="77777777" w:rsidTr="00E327A5">
        <w:trPr>
          <w:gridAfter w:val="1"/>
          <w:wAfter w:w="94" w:type="dxa"/>
        </w:trPr>
        <w:sdt>
          <w:sdtPr>
            <w:rPr>
              <w:rFonts w:ascii="Arial Narrow" w:hAnsi="Arial Narrow" w:cs="Arial"/>
              <w:color w:val="00294B"/>
              <w:sz w:val="18"/>
              <w:szCs w:val="18"/>
            </w:rPr>
            <w:alias w:val="CGA"/>
            <w:tag w:val="CGA"/>
            <w:id w:val="12776195"/>
            <w:placeholder>
              <w:docPart w:val="DefaultPlaceholder_22675704"/>
            </w:placeholder>
            <w:dropDownList>
              <w:listItem w:value="Choisissez un élément."/>
              <w:listItem w:displayText="aux marchés de fournitures courantes et services" w:value="aux marchés de fournitures courantes et services"/>
              <w:listItem w:displayText="aux marchés de prestations intellectuelles" w:value="aux marchés de prestations intellectuelles"/>
              <w:listItem w:displayText="aux techniques de l'information et de la communication" w:value="aux techniques de l'information et de la communication"/>
              <w:listItem w:displayText="aux marchés de travaux" w:value="aux marchés de travaux"/>
              <w:listItem w:displayText="aux marchés industriels" w:value="aux marchés industriels"/>
            </w:dropDownList>
          </w:sdtPr>
          <w:sdtEndPr/>
          <w:sdtContent>
            <w:tc>
              <w:tcPr>
                <w:tcW w:w="4820" w:type="dxa"/>
                <w:gridSpan w:val="14"/>
                <w:tcBorders>
                  <w:top w:val="nil"/>
                  <w:bottom w:val="nil"/>
                </w:tcBorders>
              </w:tcPr>
              <w:p w14:paraId="7FF10505" w14:textId="77777777" w:rsidR="005F50FE" w:rsidRPr="000E3D2D" w:rsidRDefault="00BC2A06" w:rsidP="005F50FE">
                <w:pPr>
                  <w:pStyle w:val="Default"/>
                  <w:ind w:left="284"/>
                  <w:jc w:val="both"/>
                  <w:rPr>
                    <w:rFonts w:ascii="Arial Narrow" w:hAnsi="Arial Narrow" w:cs="Arial"/>
                    <w:sz w:val="18"/>
                    <w:szCs w:val="18"/>
                  </w:rPr>
                </w:pPr>
                <w:r>
                  <w:rPr>
                    <w:rFonts w:ascii="Arial Narrow" w:hAnsi="Arial Narrow" w:cs="Arial"/>
                    <w:color w:val="00294B"/>
                    <w:sz w:val="18"/>
                    <w:szCs w:val="18"/>
                  </w:rPr>
                  <w:t>aux marchés de fournitures courantes et services</w:t>
                </w:r>
              </w:p>
            </w:tc>
          </w:sdtContent>
        </w:sdt>
      </w:tr>
      <w:tr w:rsidR="005F50FE" w:rsidRPr="000E3D2D" w14:paraId="1FE3B092" w14:textId="77777777" w:rsidTr="00E327A5">
        <w:trPr>
          <w:gridAfter w:val="1"/>
          <w:wAfter w:w="94" w:type="dxa"/>
        </w:trPr>
        <w:tc>
          <w:tcPr>
            <w:tcW w:w="4820" w:type="dxa"/>
            <w:gridSpan w:val="14"/>
            <w:tcBorders>
              <w:top w:val="nil"/>
            </w:tcBorders>
          </w:tcPr>
          <w:p w14:paraId="18242DE1" w14:textId="77777777" w:rsidR="008C06CF" w:rsidRPr="000E3D2D" w:rsidRDefault="005F50FE" w:rsidP="005F50FE">
            <w:pPr>
              <w:pStyle w:val="Default"/>
              <w:ind w:left="284"/>
              <w:jc w:val="both"/>
              <w:rPr>
                <w:rFonts w:ascii="Arial Narrow" w:hAnsi="Arial Narrow" w:cs="Arial"/>
                <w:color w:val="auto"/>
                <w:sz w:val="18"/>
                <w:szCs w:val="18"/>
              </w:rPr>
            </w:pPr>
            <w:proofErr w:type="gramStart"/>
            <w:r w:rsidRPr="000E3D2D">
              <w:rPr>
                <w:rFonts w:ascii="Arial Narrow" w:hAnsi="Arial Narrow" w:cs="Arial"/>
                <w:sz w:val="18"/>
                <w:szCs w:val="18"/>
              </w:rPr>
              <w:t>disponibles</w:t>
            </w:r>
            <w:proofErr w:type="gramEnd"/>
            <w:r w:rsidRPr="000E3D2D">
              <w:rPr>
                <w:rFonts w:ascii="Arial Narrow" w:hAnsi="Arial Narrow" w:cs="Arial"/>
                <w:sz w:val="18"/>
                <w:szCs w:val="18"/>
              </w:rPr>
              <w:t xml:space="preserve"> sur Internet à l’adresse suivante :</w:t>
            </w:r>
            <w:r w:rsidRPr="000E3D2D">
              <w:rPr>
                <w:rFonts w:ascii="Arial Narrow" w:hAnsi="Arial Narrow" w:cs="Arial"/>
                <w:color w:val="auto"/>
                <w:sz w:val="18"/>
                <w:szCs w:val="18"/>
              </w:rPr>
              <w:t xml:space="preserve"> </w:t>
            </w:r>
          </w:p>
          <w:p w14:paraId="3F00E1D0" w14:textId="77777777" w:rsidR="005F50FE" w:rsidRPr="000E3D2D" w:rsidRDefault="005F50FE" w:rsidP="005F50FE">
            <w:pPr>
              <w:pStyle w:val="Default"/>
              <w:ind w:left="284"/>
              <w:jc w:val="both"/>
              <w:rPr>
                <w:rFonts w:ascii="Arial Narrow" w:hAnsi="Arial Narrow" w:cs="Arial"/>
                <w:color w:val="auto"/>
                <w:sz w:val="18"/>
                <w:szCs w:val="18"/>
              </w:rPr>
            </w:pPr>
            <w:r w:rsidRPr="000E3D2D">
              <w:rPr>
                <w:rFonts w:ascii="Arial Narrow" w:hAnsi="Arial Narrow" w:cs="Arial"/>
                <w:color w:val="auto"/>
                <w:sz w:val="18"/>
                <w:szCs w:val="18"/>
              </w:rPr>
              <w:t>(</w:t>
            </w:r>
            <w:hyperlink r:id="rId14" w:history="1">
              <w:r w:rsidRPr="000E3D2D">
                <w:rPr>
                  <w:rStyle w:val="Lienhypertexte"/>
                  <w:rFonts w:ascii="Arial Narrow" w:hAnsi="Arial Narrow" w:cs="Arial"/>
                  <w:sz w:val="18"/>
                  <w:szCs w:val="18"/>
                </w:rPr>
                <w:t>http://www.dgdr.cnrs.fr/achats/</w:t>
              </w:r>
            </w:hyperlink>
            <w:r w:rsidRPr="000E3D2D">
              <w:rPr>
                <w:rFonts w:ascii="Arial Narrow" w:hAnsi="Arial Narrow" w:cs="Arial"/>
                <w:color w:val="auto"/>
                <w:sz w:val="18"/>
                <w:szCs w:val="18"/>
              </w:rPr>
              <w:t>) ;</w:t>
            </w:r>
          </w:p>
        </w:tc>
      </w:tr>
      <w:tr w:rsidR="00887314" w:rsidRPr="000E3D2D" w14:paraId="0E90C8C5" w14:textId="77777777" w:rsidTr="00E327A5">
        <w:trPr>
          <w:gridAfter w:val="1"/>
          <w:wAfter w:w="94" w:type="dxa"/>
        </w:trPr>
        <w:tc>
          <w:tcPr>
            <w:tcW w:w="4820" w:type="dxa"/>
            <w:gridSpan w:val="14"/>
            <w:tcBorders>
              <w:bottom w:val="nil"/>
            </w:tcBorders>
          </w:tcPr>
          <w:p w14:paraId="7CF999DE" w14:textId="77777777" w:rsidR="00887314" w:rsidRPr="000E3D2D" w:rsidRDefault="000F7997" w:rsidP="004E31F7">
            <w:pPr>
              <w:pStyle w:val="Default"/>
              <w:ind w:left="284" w:hanging="284"/>
              <w:jc w:val="both"/>
              <w:rPr>
                <w:rFonts w:ascii="Arial Narrow" w:hAnsi="Arial Narrow" w:cs="Arial"/>
                <w:color w:val="auto"/>
                <w:sz w:val="18"/>
                <w:szCs w:val="18"/>
              </w:rPr>
            </w:pPr>
            <w:r>
              <w:rPr>
                <w:rFonts w:ascii="Arial Narrow" w:hAnsi="Arial Narrow" w:cs="Arial"/>
                <w:sz w:val="18"/>
                <w:szCs w:val="18"/>
              </w:rPr>
              <w:fldChar w:fldCharType="begin">
                <w:ffData>
                  <w:name w:val="CaseACocher48"/>
                  <w:enabled/>
                  <w:calcOnExit w:val="0"/>
                  <w:checkBox>
                    <w:sizeAuto/>
                    <w:default w:val="1"/>
                  </w:checkBox>
                </w:ffData>
              </w:fldChar>
            </w:r>
            <w:bookmarkStart w:id="6" w:name="CaseACocher48"/>
            <w:r>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Pr>
                <w:rFonts w:ascii="Arial Narrow" w:hAnsi="Arial Narrow" w:cs="Arial"/>
                <w:sz w:val="18"/>
                <w:szCs w:val="18"/>
              </w:rPr>
              <w:fldChar w:fldCharType="end"/>
            </w:r>
            <w:bookmarkEnd w:id="6"/>
            <w:r w:rsidR="00887314" w:rsidRPr="000E3D2D">
              <w:rPr>
                <w:rFonts w:ascii="Arial Narrow" w:hAnsi="Arial Narrow" w:cs="Arial"/>
                <w:sz w:val="18"/>
                <w:szCs w:val="18"/>
              </w:rPr>
              <w:t> </w:t>
            </w:r>
            <w:proofErr w:type="gramStart"/>
            <w:r w:rsidR="00887314" w:rsidRPr="000E3D2D">
              <w:rPr>
                <w:rFonts w:ascii="Arial Narrow" w:hAnsi="Arial Narrow" w:cs="Arial"/>
                <w:sz w:val="18"/>
                <w:szCs w:val="18"/>
              </w:rPr>
              <w:t>le</w:t>
            </w:r>
            <w:proofErr w:type="gramEnd"/>
            <w:r w:rsidR="00887314" w:rsidRPr="000E3D2D">
              <w:rPr>
                <w:rFonts w:ascii="Arial Narrow" w:hAnsi="Arial Narrow" w:cs="Arial"/>
                <w:sz w:val="18"/>
                <w:szCs w:val="18"/>
              </w:rPr>
              <w:t xml:space="preserve"> cahier des clauses administratives générales </w:t>
            </w:r>
            <w:r w:rsidR="002B73A4" w:rsidRPr="000E3D2D">
              <w:rPr>
                <w:rFonts w:ascii="Arial Narrow" w:hAnsi="Arial Narrow" w:cs="Arial"/>
                <w:sz w:val="18"/>
                <w:szCs w:val="18"/>
              </w:rPr>
              <w:t xml:space="preserve">(CCAG) </w:t>
            </w:r>
            <w:r w:rsidR="00887314" w:rsidRPr="000E3D2D">
              <w:rPr>
                <w:rFonts w:ascii="Arial Narrow" w:hAnsi="Arial Narrow" w:cs="Arial"/>
                <w:sz w:val="18"/>
                <w:szCs w:val="18"/>
              </w:rPr>
              <w:t>applicable aux marchés publics</w:t>
            </w:r>
          </w:p>
        </w:tc>
      </w:tr>
      <w:tr w:rsidR="00887314" w:rsidRPr="000E3D2D" w14:paraId="4B581BD6" w14:textId="77777777" w:rsidTr="00E327A5">
        <w:trPr>
          <w:gridAfter w:val="1"/>
          <w:wAfter w:w="94" w:type="dxa"/>
        </w:trPr>
        <w:tc>
          <w:tcPr>
            <w:tcW w:w="4820" w:type="dxa"/>
            <w:gridSpan w:val="14"/>
            <w:tcBorders>
              <w:top w:val="nil"/>
              <w:bottom w:val="nil"/>
            </w:tcBorders>
          </w:tcPr>
          <w:p w14:paraId="6372EF6D" w14:textId="77777777" w:rsidR="00887314" w:rsidRPr="000E3D2D" w:rsidRDefault="00A05D3D" w:rsidP="009D59B5">
            <w:pPr>
              <w:pStyle w:val="Default"/>
              <w:spacing w:before="40" w:after="40"/>
              <w:ind w:left="284"/>
              <w:jc w:val="both"/>
              <w:rPr>
                <w:rFonts w:ascii="Arial Narrow" w:hAnsi="Arial Narrow" w:cs="Arial"/>
                <w:color w:val="auto"/>
                <w:sz w:val="18"/>
                <w:szCs w:val="18"/>
              </w:rPr>
            </w:pPr>
            <w:sdt>
              <w:sdtPr>
                <w:rPr>
                  <w:rFonts w:ascii="Arial Narrow" w:hAnsi="Arial Narrow" w:cs="Arial"/>
                  <w:color w:val="00294B"/>
                  <w:sz w:val="18"/>
                  <w:szCs w:val="18"/>
                </w:rPr>
                <w:alias w:val="CCAG"/>
                <w:tag w:val="CCAG"/>
                <w:id w:val="14048025"/>
                <w:placeholder>
                  <w:docPart w:val="806C20DD76BB4E90B8889B6F761D61D1"/>
                </w:placeholder>
                <w:comboBox>
                  <w:listItem w:value="Choisissez un élément."/>
                  <w:listItem w:displayText="de fournitures courantes et de services (CCAG – FCS)" w:value="de fournitures courantes et de services (CCAG – FCS)"/>
                  <w:listItem w:displayText="de prestations intellectuelles (CCAG-PI)" w:value="de prestations intellectuelles (CCAG-PI)"/>
                  <w:listItem w:displayText="de techniques de l’information et de la communication" w:value="de techniques de l’information et de la communication"/>
                  <w:listItem w:displayText="de travaux (CCAG-TRVX)" w:value="de travaux (CCAG-TRVX)"/>
                  <w:listItem w:displayText="industriels (CCAG-MI)" w:value="industriels (CCAG-MI)"/>
                </w:comboBox>
              </w:sdtPr>
              <w:sdtEndPr/>
              <w:sdtContent>
                <w:proofErr w:type="gramStart"/>
                <w:r w:rsidR="00BC2A06">
                  <w:rPr>
                    <w:rFonts w:ascii="Arial Narrow" w:hAnsi="Arial Narrow" w:cs="Arial"/>
                    <w:color w:val="00294B"/>
                    <w:sz w:val="18"/>
                    <w:szCs w:val="18"/>
                  </w:rPr>
                  <w:t>de</w:t>
                </w:r>
                <w:proofErr w:type="gramEnd"/>
                <w:r w:rsidR="00BC2A06">
                  <w:rPr>
                    <w:rFonts w:ascii="Arial Narrow" w:hAnsi="Arial Narrow" w:cs="Arial"/>
                    <w:color w:val="00294B"/>
                    <w:sz w:val="18"/>
                    <w:szCs w:val="18"/>
                  </w:rPr>
                  <w:t xml:space="preserve"> fournitures courantes et de services (CCAG – FCS)</w:t>
                </w:r>
              </w:sdtContent>
            </w:sdt>
            <w:r w:rsidR="00887314" w:rsidRPr="000E3D2D">
              <w:rPr>
                <w:rFonts w:ascii="Arial Narrow" w:hAnsi="Arial Narrow" w:cs="Arial"/>
                <w:sz w:val="18"/>
                <w:szCs w:val="18"/>
              </w:rPr>
              <w:t xml:space="preserve"> </w:t>
            </w:r>
          </w:p>
        </w:tc>
      </w:tr>
      <w:tr w:rsidR="00887314" w:rsidRPr="000E3D2D" w14:paraId="59268E3A" w14:textId="77777777" w:rsidTr="00E327A5">
        <w:trPr>
          <w:gridAfter w:val="1"/>
          <w:wAfter w:w="94" w:type="dxa"/>
        </w:trPr>
        <w:tc>
          <w:tcPr>
            <w:tcW w:w="4820" w:type="dxa"/>
            <w:gridSpan w:val="14"/>
            <w:tcBorders>
              <w:top w:val="nil"/>
              <w:bottom w:val="single" w:sz="4" w:space="0" w:color="B6DDE8" w:themeColor="accent5" w:themeTint="66"/>
            </w:tcBorders>
          </w:tcPr>
          <w:p w14:paraId="0E30C885" w14:textId="77777777" w:rsidR="00887314" w:rsidRPr="000E3D2D" w:rsidRDefault="00887314" w:rsidP="004E31F7">
            <w:pPr>
              <w:pStyle w:val="Default"/>
              <w:ind w:left="284"/>
              <w:jc w:val="both"/>
              <w:rPr>
                <w:rFonts w:ascii="Arial Narrow" w:hAnsi="Arial Narrow" w:cs="Arial"/>
                <w:sz w:val="18"/>
                <w:szCs w:val="18"/>
              </w:rPr>
            </w:pPr>
            <w:proofErr w:type="gramStart"/>
            <w:r w:rsidRPr="000E3D2D">
              <w:rPr>
                <w:rFonts w:ascii="Arial Narrow" w:hAnsi="Arial Narrow" w:cs="Arial"/>
                <w:sz w:val="18"/>
                <w:szCs w:val="18"/>
              </w:rPr>
              <w:t>disponible</w:t>
            </w:r>
            <w:proofErr w:type="gramEnd"/>
            <w:r w:rsidRPr="000E3D2D">
              <w:rPr>
                <w:rFonts w:ascii="Arial Narrow" w:hAnsi="Arial Narrow" w:cs="Arial"/>
                <w:sz w:val="18"/>
                <w:szCs w:val="18"/>
              </w:rPr>
              <w:t xml:space="preserve"> </w:t>
            </w:r>
            <w:r w:rsidR="00FD49FA" w:rsidRPr="000E3D2D">
              <w:rPr>
                <w:rFonts w:ascii="Arial Narrow" w:hAnsi="Arial Narrow" w:cs="Arial"/>
                <w:sz w:val="18"/>
                <w:szCs w:val="18"/>
              </w:rPr>
              <w:t xml:space="preserve">sur Internet </w:t>
            </w:r>
            <w:r w:rsidRPr="000E3D2D">
              <w:rPr>
                <w:rFonts w:ascii="Arial Narrow" w:hAnsi="Arial Narrow" w:cs="Arial"/>
                <w:sz w:val="18"/>
                <w:szCs w:val="18"/>
              </w:rPr>
              <w:t xml:space="preserve">à l’adresse suivante : </w:t>
            </w:r>
          </w:p>
          <w:p w14:paraId="00895FC0" w14:textId="77777777" w:rsidR="00887314" w:rsidRDefault="00A05D3D" w:rsidP="00354F4B">
            <w:pPr>
              <w:pStyle w:val="Default"/>
              <w:ind w:left="284"/>
              <w:jc w:val="both"/>
              <w:rPr>
                <w:rStyle w:val="Lienhypertexte"/>
                <w:rFonts w:ascii="Arial Narrow" w:hAnsi="Arial Narrow" w:cs="Arial"/>
                <w:sz w:val="18"/>
                <w:szCs w:val="18"/>
              </w:rPr>
            </w:pPr>
            <w:hyperlink r:id="rId15" w:history="1">
              <w:r w:rsidR="002605A8" w:rsidRPr="000E3D2D">
                <w:rPr>
                  <w:rStyle w:val="Lienhypertexte"/>
                  <w:rFonts w:ascii="Arial Narrow" w:hAnsi="Arial Narrow" w:cs="Arial"/>
                  <w:sz w:val="18"/>
                  <w:szCs w:val="18"/>
                </w:rPr>
                <w:t>http://www.economie.gouv.fr/daj/Cahiers-des-Clauses-Administratives-Generales</w:t>
              </w:r>
            </w:hyperlink>
          </w:p>
          <w:p w14:paraId="312AFC87" w14:textId="77777777" w:rsidR="00533F17" w:rsidRPr="000E3D2D" w:rsidRDefault="000B1095" w:rsidP="00445223">
            <w:pPr>
              <w:pStyle w:val="Default"/>
              <w:jc w:val="both"/>
              <w:rPr>
                <w:rFonts w:ascii="Arial Narrow" w:hAnsi="Arial Narrow" w:cs="Arial"/>
                <w:sz w:val="18"/>
                <w:szCs w:val="18"/>
              </w:rPr>
            </w:pPr>
            <w:r>
              <w:rPr>
                <w:rFonts w:ascii="Arial Narrow" w:hAnsi="Arial Narrow" w:cs="Arial"/>
                <w:color w:val="auto"/>
                <w:sz w:val="18"/>
                <w:szCs w:val="18"/>
              </w:rPr>
              <w:fldChar w:fldCharType="begin">
                <w:ffData>
                  <w:name w:val=""/>
                  <w:enabled/>
                  <w:calcOnExit w:val="0"/>
                  <w:checkBox>
                    <w:sizeAuto/>
                    <w:default w:val="1"/>
                  </w:checkBox>
                </w:ffData>
              </w:fldChar>
            </w:r>
            <w:r>
              <w:rPr>
                <w:rFonts w:ascii="Arial Narrow" w:hAnsi="Arial Narrow" w:cs="Arial"/>
                <w:color w:val="auto"/>
                <w:sz w:val="18"/>
                <w:szCs w:val="18"/>
              </w:rPr>
              <w:instrText xml:space="preserve"> FORMCHECKBOX </w:instrText>
            </w:r>
            <w:r w:rsidR="00A05D3D">
              <w:rPr>
                <w:rFonts w:ascii="Arial Narrow" w:hAnsi="Arial Narrow" w:cs="Arial"/>
                <w:color w:val="auto"/>
                <w:sz w:val="18"/>
                <w:szCs w:val="18"/>
              </w:rPr>
            </w:r>
            <w:r w:rsidR="00A05D3D">
              <w:rPr>
                <w:rFonts w:ascii="Arial Narrow" w:hAnsi="Arial Narrow" w:cs="Arial"/>
                <w:color w:val="auto"/>
                <w:sz w:val="18"/>
                <w:szCs w:val="18"/>
              </w:rPr>
              <w:fldChar w:fldCharType="separate"/>
            </w:r>
            <w:r>
              <w:rPr>
                <w:rFonts w:ascii="Arial Narrow" w:hAnsi="Arial Narrow" w:cs="Arial"/>
                <w:color w:val="auto"/>
                <w:sz w:val="18"/>
                <w:szCs w:val="18"/>
              </w:rPr>
              <w:fldChar w:fldCharType="end"/>
            </w:r>
            <w:proofErr w:type="gramStart"/>
            <w:r w:rsidR="00533F17" w:rsidRPr="00382A26">
              <w:rPr>
                <w:rFonts w:ascii="Arial Narrow" w:hAnsi="Arial Narrow" w:cs="Arial"/>
                <w:color w:val="auto"/>
                <w:sz w:val="18"/>
                <w:szCs w:val="18"/>
              </w:rPr>
              <w:t>les</w:t>
            </w:r>
            <w:proofErr w:type="gramEnd"/>
            <w:r w:rsidR="00533F17" w:rsidRPr="00382A26">
              <w:rPr>
                <w:rFonts w:ascii="Arial Narrow" w:hAnsi="Arial Narrow" w:cs="Arial"/>
                <w:color w:val="auto"/>
                <w:sz w:val="18"/>
                <w:szCs w:val="18"/>
              </w:rPr>
              <w:t xml:space="preserve"> bons de commandes émis en exécution d</w:t>
            </w:r>
            <w:r w:rsidR="00445223" w:rsidRPr="00382A26">
              <w:rPr>
                <w:rFonts w:ascii="Arial Narrow" w:hAnsi="Arial Narrow" w:cs="Arial"/>
                <w:color w:val="auto"/>
                <w:sz w:val="18"/>
                <w:szCs w:val="18"/>
              </w:rPr>
              <w:t xml:space="preserve">u présent </w:t>
            </w:r>
            <w:r w:rsidR="00533F17" w:rsidRPr="00382A26">
              <w:rPr>
                <w:rFonts w:ascii="Arial Narrow" w:hAnsi="Arial Narrow" w:cs="Arial"/>
                <w:color w:val="auto"/>
                <w:sz w:val="18"/>
                <w:szCs w:val="18"/>
              </w:rPr>
              <w:t>accord-cadre</w:t>
            </w:r>
          </w:p>
        </w:tc>
      </w:tr>
      <w:tr w:rsidR="00173C41" w:rsidRPr="000E3D2D" w14:paraId="0BC9F5BC" w14:textId="77777777" w:rsidTr="00E327A5">
        <w:trPr>
          <w:gridAfter w:val="1"/>
          <w:wAfter w:w="94" w:type="dxa"/>
        </w:trPr>
        <w:tc>
          <w:tcPr>
            <w:tcW w:w="4820" w:type="dxa"/>
            <w:gridSpan w:val="14"/>
            <w:tcBorders>
              <w:bottom w:val="nil"/>
            </w:tcBorders>
          </w:tcPr>
          <w:p w14:paraId="372B1B7A" w14:textId="77777777" w:rsidR="00173C41" w:rsidRPr="000E3D2D" w:rsidRDefault="000B1095" w:rsidP="008E56EE">
            <w:pPr>
              <w:pStyle w:val="Default"/>
              <w:ind w:left="340" w:hanging="340"/>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51"/>
                  <w:enabled/>
                  <w:calcOnExit w:val="0"/>
                  <w:checkBox>
                    <w:sizeAuto/>
                    <w:default w:val="1"/>
                  </w:checkBox>
                </w:ffData>
              </w:fldChar>
            </w:r>
            <w:bookmarkStart w:id="7" w:name="CaseACocher51"/>
            <w:r>
              <w:rPr>
                <w:rFonts w:ascii="Arial Narrow" w:hAnsi="Arial Narrow" w:cs="Arial"/>
                <w:color w:val="auto"/>
                <w:sz w:val="18"/>
                <w:szCs w:val="18"/>
              </w:rPr>
              <w:instrText xml:space="preserve"> FORMCHECKBOX </w:instrText>
            </w:r>
            <w:r w:rsidR="00A05D3D">
              <w:rPr>
                <w:rFonts w:ascii="Arial Narrow" w:hAnsi="Arial Narrow" w:cs="Arial"/>
                <w:color w:val="auto"/>
                <w:sz w:val="18"/>
                <w:szCs w:val="18"/>
              </w:rPr>
            </w:r>
            <w:r w:rsidR="00A05D3D">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7"/>
            <w:r w:rsidR="00173C41" w:rsidRPr="000E3D2D">
              <w:rPr>
                <w:rFonts w:ascii="Arial Narrow" w:hAnsi="Arial Narrow" w:cs="Arial"/>
                <w:color w:val="auto"/>
                <w:sz w:val="18"/>
                <w:szCs w:val="18"/>
              </w:rPr>
              <w:t> </w:t>
            </w:r>
            <w:proofErr w:type="gramStart"/>
            <w:r w:rsidR="00173C41" w:rsidRPr="000E3D2D">
              <w:rPr>
                <w:rFonts w:ascii="Arial Narrow" w:hAnsi="Arial Narrow" w:cs="Arial"/>
                <w:color w:val="auto"/>
                <w:sz w:val="18"/>
                <w:szCs w:val="18"/>
              </w:rPr>
              <w:t>les</w:t>
            </w:r>
            <w:proofErr w:type="gramEnd"/>
            <w:r w:rsidR="00173C41" w:rsidRPr="000E3D2D">
              <w:rPr>
                <w:rFonts w:ascii="Arial Narrow" w:hAnsi="Arial Narrow" w:cs="Arial"/>
                <w:color w:val="auto"/>
                <w:sz w:val="18"/>
                <w:szCs w:val="18"/>
              </w:rPr>
              <w:t xml:space="preserve"> autres documents suivants :</w:t>
            </w:r>
          </w:p>
        </w:tc>
      </w:tr>
      <w:tr w:rsidR="00DF734C" w:rsidRPr="000E3D2D" w14:paraId="27A64542" w14:textId="77777777" w:rsidTr="00E327A5">
        <w:trPr>
          <w:trHeight w:val="321"/>
        </w:trPr>
        <w:tc>
          <w:tcPr>
            <w:tcW w:w="236" w:type="dxa"/>
            <w:tcBorders>
              <w:top w:val="nil"/>
              <w:bottom w:val="single" w:sz="4" w:space="0" w:color="B6DDE8" w:themeColor="accent5" w:themeTint="66"/>
            </w:tcBorders>
            <w:shd w:val="clear" w:color="auto" w:fill="auto"/>
          </w:tcPr>
          <w:p w14:paraId="5DE4DBAD" w14:textId="77777777" w:rsidR="00DF734C" w:rsidRPr="000E3D2D" w:rsidRDefault="00DF734C" w:rsidP="008E56EE">
            <w:pPr>
              <w:pStyle w:val="Default"/>
              <w:rPr>
                <w:rFonts w:ascii="Arial Narrow" w:hAnsi="Arial Narrow" w:cs="Arial"/>
                <w:color w:val="auto"/>
                <w:sz w:val="18"/>
                <w:szCs w:val="18"/>
              </w:rPr>
            </w:pPr>
          </w:p>
        </w:tc>
        <w:tc>
          <w:tcPr>
            <w:tcW w:w="4678" w:type="dxa"/>
            <w:gridSpan w:val="14"/>
            <w:tcBorders>
              <w:top w:val="single" w:sz="4" w:space="0" w:color="B6DDE8" w:themeColor="accent5" w:themeTint="66"/>
              <w:bottom w:val="single" w:sz="4" w:space="0" w:color="B6DDE8" w:themeColor="accent5" w:themeTint="66"/>
            </w:tcBorders>
            <w:shd w:val="clear" w:color="auto" w:fill="DAEEF3" w:themeFill="accent5" w:themeFillTint="33"/>
          </w:tcPr>
          <w:p w14:paraId="2FCC6666" w14:textId="77777777" w:rsidR="000B1095" w:rsidRDefault="000B1095" w:rsidP="000B1095">
            <w:pPr>
              <w:pStyle w:val="Default"/>
              <w:numPr>
                <w:ilvl w:val="0"/>
                <w:numId w:val="13"/>
              </w:numPr>
              <w:rPr>
                <w:rFonts w:ascii="Arial Narrow" w:hAnsi="Arial Narrow" w:cs="Arial"/>
                <w:color w:val="auto"/>
                <w:sz w:val="18"/>
                <w:szCs w:val="18"/>
              </w:rPr>
            </w:pPr>
            <w:r>
              <w:rPr>
                <w:rFonts w:ascii="Arial Narrow" w:hAnsi="Arial Narrow" w:cs="Arial"/>
                <w:sz w:val="18"/>
                <w:szCs w:val="18"/>
              </w:rPr>
              <w:t>Le cahier des clauses techniques particulières (C.C.T.P.)</w:t>
            </w:r>
          </w:p>
          <w:p w14:paraId="4F8115C5" w14:textId="77777777" w:rsidR="00DF734C" w:rsidRDefault="000B1095" w:rsidP="000B1095">
            <w:pPr>
              <w:pStyle w:val="Default"/>
              <w:numPr>
                <w:ilvl w:val="0"/>
                <w:numId w:val="13"/>
              </w:numPr>
              <w:rPr>
                <w:rFonts w:ascii="Arial Narrow" w:hAnsi="Arial Narrow" w:cs="Arial"/>
                <w:color w:val="auto"/>
                <w:sz w:val="18"/>
                <w:szCs w:val="18"/>
              </w:rPr>
            </w:pPr>
            <w:r>
              <w:rPr>
                <w:rFonts w:ascii="Arial Narrow" w:hAnsi="Arial Narrow" w:cs="Arial"/>
                <w:sz w:val="18"/>
                <w:szCs w:val="18"/>
              </w:rPr>
              <w:t>Le cadre de réponse technique (CRT)</w:t>
            </w:r>
          </w:p>
          <w:p w14:paraId="262D01AE" w14:textId="77777777" w:rsidR="00382A26" w:rsidRPr="000E3D2D" w:rsidRDefault="00382A26" w:rsidP="008E56EE">
            <w:pPr>
              <w:pStyle w:val="Default"/>
              <w:rPr>
                <w:rFonts w:ascii="Arial Narrow" w:hAnsi="Arial Narrow" w:cs="Arial"/>
                <w:color w:val="auto"/>
                <w:sz w:val="18"/>
                <w:szCs w:val="18"/>
              </w:rPr>
            </w:pPr>
          </w:p>
        </w:tc>
      </w:tr>
      <w:tr w:rsidR="00887314" w:rsidRPr="000E3D2D" w14:paraId="2B28D114" w14:textId="77777777" w:rsidTr="00E327A5">
        <w:trPr>
          <w:gridAfter w:val="1"/>
          <w:wAfter w:w="94" w:type="dxa"/>
        </w:trPr>
        <w:tc>
          <w:tcPr>
            <w:tcW w:w="4820" w:type="dxa"/>
            <w:gridSpan w:val="14"/>
            <w:tcBorders>
              <w:bottom w:val="nil"/>
            </w:tcBorders>
          </w:tcPr>
          <w:p w14:paraId="30BBAEAC" w14:textId="77777777" w:rsidR="00887314" w:rsidRPr="000E3D2D" w:rsidRDefault="000B1095" w:rsidP="003458A2">
            <w:pPr>
              <w:pStyle w:val="Default"/>
              <w:ind w:left="340" w:hanging="340"/>
              <w:jc w:val="both"/>
              <w:rPr>
                <w:rFonts w:ascii="Arial Narrow" w:hAnsi="Arial Narrow" w:cs="Arial"/>
                <w:color w:val="auto"/>
                <w:sz w:val="18"/>
                <w:szCs w:val="18"/>
              </w:rPr>
            </w:pPr>
            <w:r>
              <w:rPr>
                <w:rFonts w:ascii="Arial Narrow" w:hAnsi="Arial Narrow" w:cs="Arial"/>
                <w:color w:val="auto"/>
                <w:sz w:val="18"/>
                <w:szCs w:val="18"/>
              </w:rPr>
              <w:lastRenderedPageBreak/>
              <w:fldChar w:fldCharType="begin">
                <w:ffData>
                  <w:name w:val="CaseACocher50"/>
                  <w:enabled/>
                  <w:calcOnExit w:val="0"/>
                  <w:checkBox>
                    <w:sizeAuto/>
                    <w:default w:val="1"/>
                  </w:checkBox>
                </w:ffData>
              </w:fldChar>
            </w:r>
            <w:bookmarkStart w:id="8" w:name="CaseACocher50"/>
            <w:r>
              <w:rPr>
                <w:rFonts w:ascii="Arial Narrow" w:hAnsi="Arial Narrow" w:cs="Arial"/>
                <w:color w:val="auto"/>
                <w:sz w:val="18"/>
                <w:szCs w:val="18"/>
              </w:rPr>
              <w:instrText xml:space="preserve"> FORMCHECKBOX </w:instrText>
            </w:r>
            <w:r w:rsidR="00A05D3D">
              <w:rPr>
                <w:rFonts w:ascii="Arial Narrow" w:hAnsi="Arial Narrow" w:cs="Arial"/>
                <w:color w:val="auto"/>
                <w:sz w:val="18"/>
                <w:szCs w:val="18"/>
              </w:rPr>
            </w:r>
            <w:r w:rsidR="00A05D3D">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8"/>
            <w:r w:rsidR="003458A2" w:rsidRPr="000E3D2D">
              <w:rPr>
                <w:rFonts w:ascii="Arial Narrow" w:hAnsi="Arial Narrow" w:cs="Arial"/>
                <w:color w:val="auto"/>
                <w:sz w:val="18"/>
                <w:szCs w:val="18"/>
              </w:rPr>
              <w:t> </w:t>
            </w:r>
            <w:proofErr w:type="gramStart"/>
            <w:r w:rsidR="003458A2" w:rsidRPr="000E3D2D">
              <w:rPr>
                <w:rFonts w:ascii="Arial Narrow" w:hAnsi="Arial Narrow" w:cs="Arial"/>
                <w:color w:val="auto"/>
                <w:sz w:val="18"/>
                <w:szCs w:val="18"/>
              </w:rPr>
              <w:t>le</w:t>
            </w:r>
            <w:proofErr w:type="gramEnd"/>
            <w:r w:rsidR="003458A2" w:rsidRPr="000E3D2D">
              <w:rPr>
                <w:rFonts w:ascii="Arial Narrow" w:hAnsi="Arial Narrow" w:cs="Arial"/>
                <w:color w:val="auto"/>
                <w:sz w:val="18"/>
                <w:szCs w:val="18"/>
              </w:rPr>
              <w:t xml:space="preserve"> bordereau de prix</w:t>
            </w:r>
            <w:r w:rsidR="003458A2">
              <w:rPr>
                <w:rFonts w:ascii="Arial Narrow" w:hAnsi="Arial Narrow" w:cs="Arial"/>
                <w:color w:val="auto"/>
                <w:sz w:val="18"/>
                <w:szCs w:val="18"/>
              </w:rPr>
              <w:t xml:space="preserve"> (BP)</w:t>
            </w:r>
          </w:p>
        </w:tc>
      </w:tr>
      <w:tr w:rsidR="00887314" w:rsidRPr="000E3D2D" w14:paraId="3ECC26B2" w14:textId="77777777" w:rsidTr="00E327A5">
        <w:trPr>
          <w:gridAfter w:val="1"/>
          <w:wAfter w:w="94" w:type="dxa"/>
        </w:trPr>
        <w:tc>
          <w:tcPr>
            <w:tcW w:w="4820" w:type="dxa"/>
            <w:gridSpan w:val="14"/>
          </w:tcPr>
          <w:p w14:paraId="57E9C8E0" w14:textId="77777777" w:rsidR="00887314" w:rsidRPr="000E3D2D" w:rsidRDefault="003458A2" w:rsidP="00B60068">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9"/>
                  <w:enabled/>
                  <w:calcOnExit w:val="0"/>
                  <w:checkBox>
                    <w:sizeAuto/>
                    <w:default w:val="1"/>
                  </w:checkBox>
                </w:ffData>
              </w:fldChar>
            </w:r>
            <w:bookmarkStart w:id="9" w:name="CaseACocher49"/>
            <w:r>
              <w:rPr>
                <w:rFonts w:ascii="Arial Narrow" w:hAnsi="Arial Narrow" w:cs="Arial"/>
                <w:color w:val="auto"/>
                <w:sz w:val="18"/>
                <w:szCs w:val="18"/>
              </w:rPr>
              <w:instrText xml:space="preserve"> FORMCHECKBOX </w:instrText>
            </w:r>
            <w:r w:rsidR="00A05D3D">
              <w:rPr>
                <w:rFonts w:ascii="Arial Narrow" w:hAnsi="Arial Narrow" w:cs="Arial"/>
                <w:color w:val="auto"/>
                <w:sz w:val="18"/>
                <w:szCs w:val="18"/>
              </w:rPr>
            </w:r>
            <w:r w:rsidR="00A05D3D">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9"/>
            <w:r w:rsidRPr="000E3D2D">
              <w:rPr>
                <w:rFonts w:ascii="Arial Narrow" w:hAnsi="Arial Narrow" w:cs="Arial"/>
                <w:color w:val="auto"/>
                <w:sz w:val="18"/>
                <w:szCs w:val="18"/>
              </w:rPr>
              <w:t> </w:t>
            </w:r>
            <w:proofErr w:type="gramStart"/>
            <w:r w:rsidRPr="000E3D2D">
              <w:rPr>
                <w:rFonts w:ascii="Arial Narrow" w:hAnsi="Arial Narrow" w:cs="Arial"/>
                <w:color w:val="auto"/>
                <w:sz w:val="18"/>
                <w:szCs w:val="18"/>
              </w:rPr>
              <w:t>l</w:t>
            </w:r>
            <w:r>
              <w:rPr>
                <w:rFonts w:ascii="Arial Narrow" w:hAnsi="Arial Narrow" w:cs="Arial"/>
                <w:color w:val="auto"/>
                <w:sz w:val="18"/>
                <w:szCs w:val="18"/>
              </w:rPr>
              <w:t>’offre</w:t>
            </w:r>
            <w:proofErr w:type="gramEnd"/>
            <w:r>
              <w:rPr>
                <w:rFonts w:ascii="Arial Narrow" w:hAnsi="Arial Narrow" w:cs="Arial"/>
                <w:color w:val="auto"/>
                <w:sz w:val="18"/>
                <w:szCs w:val="18"/>
              </w:rPr>
              <w:t xml:space="preserve"> </w:t>
            </w:r>
            <w:r w:rsidRPr="000E3D2D">
              <w:rPr>
                <w:rFonts w:ascii="Arial Narrow" w:hAnsi="Arial Narrow" w:cs="Arial"/>
                <w:color w:val="auto"/>
                <w:sz w:val="18"/>
                <w:szCs w:val="18"/>
              </w:rPr>
              <w:t>technique et/ou financière du TITULAIRE</w:t>
            </w:r>
          </w:p>
        </w:tc>
      </w:tr>
      <w:tr w:rsidR="00716EA1" w:rsidRPr="000E3D2D" w14:paraId="36CBC9A1" w14:textId="77777777" w:rsidTr="00E327A5">
        <w:trPr>
          <w:gridAfter w:val="1"/>
          <w:wAfter w:w="94" w:type="dxa"/>
        </w:trPr>
        <w:tc>
          <w:tcPr>
            <w:tcW w:w="4820" w:type="dxa"/>
            <w:gridSpan w:val="14"/>
            <w:shd w:val="clear" w:color="auto" w:fill="auto"/>
          </w:tcPr>
          <w:p w14:paraId="38F55507" w14:textId="77777777" w:rsidR="00716EA1" w:rsidRPr="000E3D2D" w:rsidRDefault="004168D4" w:rsidP="000F7DD1">
            <w:pPr>
              <w:pStyle w:val="CM6"/>
              <w:jc w:val="both"/>
              <w:rPr>
                <w:rFonts w:ascii="Arial Narrow" w:hAnsi="Arial Narrow" w:cs="Arial"/>
                <w:color w:val="000000"/>
                <w:sz w:val="18"/>
                <w:szCs w:val="18"/>
              </w:rPr>
            </w:pPr>
            <w:r w:rsidRPr="000E3D2D">
              <w:rPr>
                <w:rFonts w:ascii="Arial Narrow" w:hAnsi="Arial Narrow" w:cs="Arial"/>
                <w:b/>
                <w:sz w:val="18"/>
                <w:szCs w:val="18"/>
              </w:rPr>
              <w:t>2</w:t>
            </w:r>
            <w:r w:rsidR="000F7DD1" w:rsidRPr="000E3D2D">
              <w:rPr>
                <w:rFonts w:ascii="Arial Narrow" w:hAnsi="Arial Narrow" w:cs="Arial"/>
                <w:sz w:val="18"/>
                <w:szCs w:val="18"/>
              </w:rPr>
              <w:t> – </w:t>
            </w:r>
            <w:r w:rsidRPr="000E3D2D">
              <w:rPr>
                <w:rFonts w:ascii="Arial Narrow" w:hAnsi="Arial Narrow" w:cs="Arial"/>
                <w:sz w:val="18"/>
                <w:szCs w:val="18"/>
              </w:rPr>
              <w:t>Par dérogation au CCAG applicable, et sauf indication contraire indiquée dans la notification, un certificat de cessibilité ou un exemplaire unique du marché</w:t>
            </w:r>
            <w:r w:rsidR="00533F17">
              <w:rPr>
                <w:rFonts w:ascii="Arial Narrow" w:hAnsi="Arial Narrow" w:cs="Arial"/>
                <w:sz w:val="18"/>
                <w:szCs w:val="18"/>
              </w:rPr>
              <w:t xml:space="preserve"> /de l’accord cadre</w:t>
            </w:r>
            <w:r w:rsidRPr="000E3D2D">
              <w:rPr>
                <w:rFonts w:ascii="Arial Narrow" w:hAnsi="Arial Narrow" w:cs="Arial"/>
                <w:sz w:val="18"/>
                <w:szCs w:val="18"/>
              </w:rPr>
              <w:t xml:space="preserve"> sera remis au TITULAIRE, à sa demande, en vue d’une cession ou d’un nantissement de créances.</w:t>
            </w:r>
          </w:p>
        </w:tc>
      </w:tr>
      <w:tr w:rsidR="00887314" w:rsidRPr="000E3D2D" w14:paraId="6665DB89" w14:textId="77777777" w:rsidTr="00E327A5">
        <w:trPr>
          <w:gridAfter w:val="1"/>
          <w:wAfter w:w="94" w:type="dxa"/>
        </w:trPr>
        <w:tc>
          <w:tcPr>
            <w:tcW w:w="4820" w:type="dxa"/>
            <w:gridSpan w:val="14"/>
            <w:shd w:val="clear" w:color="auto" w:fill="auto"/>
          </w:tcPr>
          <w:p w14:paraId="43030865" w14:textId="77777777" w:rsidR="00887314" w:rsidRPr="000E3D2D" w:rsidRDefault="004168D4" w:rsidP="00B57095">
            <w:pPr>
              <w:pStyle w:val="CM6"/>
              <w:jc w:val="both"/>
              <w:rPr>
                <w:rFonts w:ascii="Arial Narrow" w:hAnsi="Arial Narrow" w:cs="Arial"/>
                <w:sz w:val="18"/>
                <w:szCs w:val="18"/>
              </w:rPr>
            </w:pPr>
            <w:r w:rsidRPr="000E3D2D">
              <w:rPr>
                <w:rFonts w:ascii="Arial Narrow" w:hAnsi="Arial Narrow" w:cs="Arial"/>
                <w:b/>
                <w:color w:val="000000"/>
                <w:sz w:val="18"/>
                <w:szCs w:val="18"/>
              </w:rPr>
              <w:t>3</w:t>
            </w:r>
            <w:r w:rsidR="000F7DD1" w:rsidRPr="000E3D2D">
              <w:rPr>
                <w:rFonts w:ascii="Arial Narrow" w:hAnsi="Arial Narrow" w:cs="Arial"/>
                <w:color w:val="000000"/>
                <w:sz w:val="18"/>
                <w:szCs w:val="18"/>
              </w:rPr>
              <w:t> – </w:t>
            </w:r>
            <w:r w:rsidR="00887314" w:rsidRPr="000E3D2D">
              <w:rPr>
                <w:rFonts w:ascii="Arial Narrow" w:hAnsi="Arial Narrow" w:cs="Arial"/>
                <w:b/>
                <w:color w:val="000000"/>
                <w:sz w:val="18"/>
                <w:szCs w:val="18"/>
              </w:rPr>
              <w:t xml:space="preserve">Toute clause portée dans la proposition </w:t>
            </w:r>
            <w:r w:rsidR="001D6360">
              <w:rPr>
                <w:rFonts w:ascii="Arial Narrow" w:hAnsi="Arial Narrow" w:cs="Arial"/>
                <w:b/>
                <w:color w:val="000000"/>
                <w:sz w:val="18"/>
                <w:szCs w:val="18"/>
              </w:rPr>
              <w:t xml:space="preserve">ou documentation </w:t>
            </w:r>
            <w:r w:rsidR="00887314" w:rsidRPr="000E3D2D">
              <w:rPr>
                <w:rFonts w:ascii="Arial Narrow" w:hAnsi="Arial Narrow" w:cs="Arial"/>
                <w:b/>
                <w:color w:val="000000"/>
                <w:sz w:val="18"/>
                <w:szCs w:val="18"/>
              </w:rPr>
              <w:t xml:space="preserve">du TITULAIRE et contraire aux </w:t>
            </w:r>
            <w:r w:rsidR="00B57095">
              <w:rPr>
                <w:rFonts w:ascii="Arial Narrow" w:hAnsi="Arial Narrow" w:cs="Arial"/>
                <w:b/>
                <w:color w:val="000000"/>
                <w:sz w:val="18"/>
                <w:szCs w:val="18"/>
              </w:rPr>
              <w:t>stipulations</w:t>
            </w:r>
            <w:r w:rsidR="00887314" w:rsidRPr="000E3D2D">
              <w:rPr>
                <w:rFonts w:ascii="Arial Narrow" w:hAnsi="Arial Narrow" w:cs="Arial"/>
                <w:b/>
                <w:color w:val="000000"/>
                <w:sz w:val="18"/>
                <w:szCs w:val="18"/>
              </w:rPr>
              <w:t xml:space="preserve"> des pièces du présent marché</w:t>
            </w:r>
            <w:r w:rsidR="00533F17">
              <w:rPr>
                <w:rFonts w:ascii="Arial Narrow" w:hAnsi="Arial Narrow" w:cs="Arial"/>
                <w:b/>
                <w:color w:val="000000"/>
                <w:sz w:val="18"/>
                <w:szCs w:val="18"/>
              </w:rPr>
              <w:t xml:space="preserve"> / accord cadre</w:t>
            </w:r>
            <w:r w:rsidR="00887314" w:rsidRPr="000E3D2D">
              <w:rPr>
                <w:rFonts w:ascii="Arial Narrow" w:hAnsi="Arial Narrow" w:cs="Arial"/>
                <w:b/>
                <w:color w:val="000000"/>
                <w:sz w:val="18"/>
                <w:szCs w:val="18"/>
              </w:rPr>
              <w:t xml:space="preserve"> est réputée non écrite. Les conditions générales du TITULAIRE sont en particulier concernées par cette disposition.</w:t>
            </w:r>
          </w:p>
        </w:tc>
      </w:tr>
      <w:tr w:rsidR="00702F35" w:rsidRPr="000E3D2D" w14:paraId="32148565" w14:textId="77777777" w:rsidTr="00E327A5">
        <w:trPr>
          <w:gridAfter w:val="1"/>
          <w:wAfter w:w="94" w:type="dxa"/>
        </w:trPr>
        <w:tc>
          <w:tcPr>
            <w:tcW w:w="4820" w:type="dxa"/>
            <w:gridSpan w:val="14"/>
            <w:shd w:val="clear" w:color="auto" w:fill="auto"/>
          </w:tcPr>
          <w:p w14:paraId="6CA41698" w14:textId="77777777" w:rsidR="00702F35" w:rsidRPr="004921B7" w:rsidRDefault="00702F35" w:rsidP="004921B7">
            <w:pPr>
              <w:jc w:val="both"/>
              <w:rPr>
                <w:rFonts w:ascii="Arial Narrow" w:hAnsi="Arial Narrow" w:cs="Arial"/>
                <w:sz w:val="18"/>
                <w:szCs w:val="18"/>
              </w:rPr>
            </w:pPr>
            <w:r w:rsidRPr="004921B7">
              <w:rPr>
                <w:rFonts w:ascii="Arial Narrow" w:hAnsi="Arial Narrow" w:cs="Arial"/>
                <w:b/>
                <w:sz w:val="18"/>
                <w:szCs w:val="18"/>
              </w:rPr>
              <w:t>4</w:t>
            </w:r>
            <w:r w:rsidRPr="004921B7">
              <w:rPr>
                <w:rFonts w:ascii="Arial Narrow" w:hAnsi="Arial Narrow" w:cs="Arial"/>
                <w:sz w:val="18"/>
                <w:szCs w:val="18"/>
              </w:rPr>
              <w:t xml:space="preserve"> – Secret professionnel </w:t>
            </w:r>
            <w:r w:rsidR="004921B7" w:rsidRPr="004921B7">
              <w:rPr>
                <w:rFonts w:ascii="Arial Narrow" w:hAnsi="Arial Narrow" w:cs="Arial"/>
                <w:sz w:val="18"/>
                <w:szCs w:val="18"/>
              </w:rPr>
              <w:t>– Confidentialité – Mesures de sécurité</w:t>
            </w:r>
          </w:p>
          <w:p w14:paraId="6E03C0C6" w14:textId="77777777" w:rsidR="004921B7" w:rsidRDefault="002D1494" w:rsidP="000E5FAC">
            <w:pPr>
              <w:jc w:val="both"/>
              <w:rPr>
                <w:rFonts w:ascii="Arial Narrow" w:hAnsi="Arial Narrow" w:cs="Arial"/>
                <w:sz w:val="18"/>
                <w:szCs w:val="18"/>
              </w:rPr>
            </w:pPr>
            <w:r>
              <w:rPr>
                <w:rFonts w:ascii="Arial Narrow" w:hAnsi="Arial Narrow" w:cs="Arial"/>
                <w:sz w:val="18"/>
                <w:szCs w:val="18"/>
              </w:rPr>
              <w:t>4.1. </w:t>
            </w:r>
            <w:r w:rsidR="004921B7" w:rsidRPr="004921B7">
              <w:rPr>
                <w:rFonts w:ascii="Arial Narrow" w:hAnsi="Arial Narrow" w:cs="Arial"/>
                <w:sz w:val="18"/>
                <w:szCs w:val="18"/>
              </w:rPr>
              <w:t xml:space="preserve">Le </w:t>
            </w:r>
            <w:r w:rsidR="004921B7">
              <w:rPr>
                <w:rFonts w:ascii="Arial Narrow" w:hAnsi="Arial Narrow" w:cs="Arial"/>
                <w:sz w:val="18"/>
                <w:szCs w:val="18"/>
              </w:rPr>
              <w:t>TITULAIRE</w:t>
            </w:r>
            <w:r w:rsidR="004921B7" w:rsidRPr="004921B7">
              <w:rPr>
                <w:rFonts w:ascii="Arial Narrow" w:hAnsi="Arial Narrow" w:cs="Arial"/>
                <w:sz w:val="18"/>
                <w:szCs w:val="18"/>
              </w:rPr>
              <w:t xml:space="preserve"> est tenu au secret professionnel pour tout ce qui a trait aux renseignements et documents recueillis au cours d</w:t>
            </w:r>
            <w:r w:rsidR="004921B7">
              <w:rPr>
                <w:rFonts w:ascii="Arial Narrow" w:hAnsi="Arial Narrow" w:cs="Arial"/>
                <w:sz w:val="18"/>
                <w:szCs w:val="18"/>
              </w:rPr>
              <w:t>u marché</w:t>
            </w:r>
            <w:r w:rsidR="00533F17">
              <w:rPr>
                <w:rFonts w:ascii="Arial Narrow" w:hAnsi="Arial Narrow" w:cs="Arial"/>
                <w:sz w:val="18"/>
                <w:szCs w:val="18"/>
              </w:rPr>
              <w:t xml:space="preserve"> /accord cadre</w:t>
            </w:r>
            <w:r w:rsidR="000E5FAC" w:rsidRPr="004921B7">
              <w:rPr>
                <w:rFonts w:ascii="Arial Narrow" w:hAnsi="Arial Narrow" w:cs="Arial"/>
                <w:sz w:val="18"/>
                <w:szCs w:val="18"/>
              </w:rPr>
              <w:t xml:space="preserve"> </w:t>
            </w:r>
            <w:r w:rsidR="000E5FAC">
              <w:rPr>
                <w:rFonts w:ascii="Arial Narrow" w:hAnsi="Arial Narrow" w:cs="Arial"/>
                <w:sz w:val="18"/>
                <w:szCs w:val="18"/>
              </w:rPr>
              <w:t xml:space="preserve">et </w:t>
            </w:r>
            <w:r w:rsidR="000E5FAC" w:rsidRPr="004921B7">
              <w:rPr>
                <w:rFonts w:ascii="Arial Narrow" w:hAnsi="Arial Narrow" w:cs="Arial"/>
                <w:sz w:val="18"/>
                <w:szCs w:val="18"/>
              </w:rPr>
              <w:t>s'interdit d</w:t>
            </w:r>
            <w:r w:rsidR="000E5FAC">
              <w:rPr>
                <w:rFonts w:ascii="Arial Narrow" w:hAnsi="Arial Narrow" w:cs="Arial"/>
                <w:sz w:val="18"/>
                <w:szCs w:val="18"/>
              </w:rPr>
              <w:t xml:space="preserve">e les </w:t>
            </w:r>
            <w:r w:rsidR="000E5FAC" w:rsidRPr="004921B7">
              <w:rPr>
                <w:rFonts w:ascii="Arial Narrow" w:hAnsi="Arial Narrow" w:cs="Arial"/>
                <w:sz w:val="18"/>
                <w:szCs w:val="18"/>
              </w:rPr>
              <w:t>utiliser à d'autres fins que celles qui sont prévues au marché</w:t>
            </w:r>
            <w:r w:rsidR="004921B7" w:rsidRPr="004921B7">
              <w:rPr>
                <w:rFonts w:ascii="Arial Narrow" w:hAnsi="Arial Narrow" w:cs="Arial"/>
                <w:sz w:val="18"/>
                <w:szCs w:val="18"/>
              </w:rPr>
              <w:t>. Ces renseignements ou documents ne peuvent, sans autorisation, être communiqués à d'autres personnes que celles qui ont qualité pour en connaître.</w:t>
            </w:r>
          </w:p>
          <w:p w14:paraId="21075A00" w14:textId="77777777" w:rsidR="002D1494" w:rsidRPr="004921B7" w:rsidRDefault="002D1494" w:rsidP="002D1494">
            <w:pPr>
              <w:jc w:val="both"/>
              <w:rPr>
                <w:rFonts w:ascii="Arial Narrow" w:hAnsi="Arial Narrow" w:cs="Arial"/>
                <w:sz w:val="18"/>
                <w:szCs w:val="18"/>
              </w:rPr>
            </w:pPr>
            <w:r>
              <w:rPr>
                <w:rFonts w:ascii="Arial Narrow" w:hAnsi="Arial Narrow" w:cs="Arial"/>
                <w:sz w:val="18"/>
                <w:szCs w:val="18"/>
              </w:rPr>
              <w:t>4.2. Le TITULAIRE est tenu de se conformer au règlement intérieur applicable aux locaux dans lesquels il intervient physiquement ou à distance.</w:t>
            </w:r>
          </w:p>
        </w:tc>
      </w:tr>
      <w:tr w:rsidR="000E5FAC" w:rsidRPr="000E3D2D" w14:paraId="4FF58116" w14:textId="77777777" w:rsidTr="00E327A5">
        <w:trPr>
          <w:gridAfter w:val="1"/>
          <w:wAfter w:w="94" w:type="dxa"/>
          <w:trHeight w:val="224"/>
        </w:trPr>
        <w:tc>
          <w:tcPr>
            <w:tcW w:w="4820" w:type="dxa"/>
            <w:gridSpan w:val="14"/>
            <w:shd w:val="clear" w:color="auto" w:fill="DAEEF3" w:themeFill="accent5" w:themeFillTint="33"/>
          </w:tcPr>
          <w:p w14:paraId="584E53E6" w14:textId="77777777" w:rsidR="00382A26" w:rsidRPr="000E5FAC" w:rsidRDefault="00382A26" w:rsidP="000E5FAC">
            <w:pPr>
              <w:spacing w:before="120" w:after="120"/>
              <w:jc w:val="both"/>
              <w:rPr>
                <w:rFonts w:ascii="Arial Narrow" w:hAnsi="Arial Narrow" w:cs="Arial"/>
                <w:sz w:val="18"/>
                <w:szCs w:val="18"/>
              </w:rPr>
            </w:pPr>
          </w:p>
        </w:tc>
      </w:tr>
      <w:tr w:rsidR="004E2416" w:rsidRPr="000E3D2D" w14:paraId="1BB5A07E" w14:textId="77777777" w:rsidTr="00E327A5">
        <w:trPr>
          <w:gridAfter w:val="1"/>
          <w:wAfter w:w="94" w:type="dxa"/>
        </w:trPr>
        <w:tc>
          <w:tcPr>
            <w:tcW w:w="4820" w:type="dxa"/>
            <w:gridSpan w:val="14"/>
          </w:tcPr>
          <w:p w14:paraId="1865FD5D" w14:textId="77777777" w:rsidR="004E2416" w:rsidRPr="00796964" w:rsidRDefault="004E2416"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796964">
              <w:rPr>
                <w:rFonts w:ascii="Arial Narrow" w:hAnsi="Arial Narrow" w:cs="Arial"/>
                <w:b/>
                <w:bCs/>
                <w:color w:val="auto"/>
                <w:sz w:val="18"/>
                <w:szCs w:val="18"/>
                <w:u w:val="single"/>
              </w:rPr>
              <w:t>DURÉE</w:t>
            </w:r>
          </w:p>
        </w:tc>
      </w:tr>
      <w:tr w:rsidR="004E2416" w:rsidRPr="000E3D2D" w14:paraId="632DD2F5" w14:textId="77777777" w:rsidTr="00E327A5">
        <w:trPr>
          <w:gridAfter w:val="1"/>
          <w:wAfter w:w="94" w:type="dxa"/>
        </w:trPr>
        <w:tc>
          <w:tcPr>
            <w:tcW w:w="4820" w:type="dxa"/>
            <w:gridSpan w:val="14"/>
            <w:tcBorders>
              <w:bottom w:val="nil"/>
            </w:tcBorders>
          </w:tcPr>
          <w:p w14:paraId="21DAD519" w14:textId="77777777" w:rsidR="004E2416" w:rsidRPr="00F22B6D" w:rsidRDefault="004E2416" w:rsidP="004E2416">
            <w:pPr>
              <w:jc w:val="both"/>
              <w:rPr>
                <w:rFonts w:ascii="Arial Narrow" w:hAnsi="Arial Narrow" w:cs="Arial"/>
                <w:sz w:val="18"/>
                <w:szCs w:val="18"/>
              </w:rPr>
            </w:pPr>
            <w:r w:rsidRPr="00F22B6D">
              <w:rPr>
                <w:rFonts w:ascii="Arial Narrow" w:hAnsi="Arial Narrow" w:cs="Arial"/>
                <w:sz w:val="18"/>
                <w:szCs w:val="18"/>
              </w:rPr>
              <w:t>Le marché</w:t>
            </w:r>
            <w:r w:rsidR="00533F17" w:rsidRPr="00F22B6D">
              <w:rPr>
                <w:rFonts w:ascii="Arial Narrow" w:hAnsi="Arial Narrow" w:cs="Arial"/>
                <w:sz w:val="18"/>
                <w:szCs w:val="18"/>
              </w:rPr>
              <w:t xml:space="preserve"> / l’accord cadre</w:t>
            </w:r>
            <w:r w:rsidRPr="00F22B6D">
              <w:rPr>
                <w:rFonts w:ascii="Arial Narrow" w:hAnsi="Arial Narrow" w:cs="Arial"/>
                <w:sz w:val="18"/>
                <w:szCs w:val="18"/>
              </w:rPr>
              <w:t xml:space="preserve"> prend effet</w:t>
            </w:r>
          </w:p>
        </w:tc>
      </w:tr>
      <w:bookmarkStart w:id="10" w:name="CaseACocher30"/>
      <w:tr w:rsidR="004E2416" w:rsidRPr="000E3D2D" w14:paraId="3A7DEC07" w14:textId="77777777" w:rsidTr="00E327A5">
        <w:trPr>
          <w:gridAfter w:val="1"/>
          <w:wAfter w:w="94" w:type="dxa"/>
        </w:trPr>
        <w:tc>
          <w:tcPr>
            <w:tcW w:w="4820" w:type="dxa"/>
            <w:gridSpan w:val="14"/>
            <w:tcBorders>
              <w:top w:val="nil"/>
              <w:bottom w:val="nil"/>
            </w:tcBorders>
          </w:tcPr>
          <w:p w14:paraId="7002E7A7" w14:textId="6EE1E3AB" w:rsidR="004E2416" w:rsidRPr="00F22B6D" w:rsidRDefault="00A857C2" w:rsidP="00936389">
            <w:pPr>
              <w:ind w:firstLine="284"/>
              <w:jc w:val="both"/>
              <w:rPr>
                <w:rFonts w:ascii="Arial Narrow" w:hAnsi="Arial Narrow" w:cs="Arial"/>
                <w:sz w:val="18"/>
                <w:szCs w:val="18"/>
              </w:rPr>
            </w:pPr>
            <w:r w:rsidRPr="00F22B6D">
              <w:rPr>
                <w:rFonts w:ascii="Arial Narrow" w:hAnsi="Arial Narrow" w:cs="Arial"/>
                <w:sz w:val="18"/>
                <w:szCs w:val="18"/>
              </w:rPr>
              <w:fldChar w:fldCharType="begin">
                <w:ffData>
                  <w:name w:val="CaseACocher30"/>
                  <w:enabled/>
                  <w:calcOnExit w:val="0"/>
                  <w:checkBox>
                    <w:sizeAuto/>
                    <w:default w:val="0"/>
                  </w:checkBox>
                </w:ffData>
              </w:fldChar>
            </w:r>
            <w:r w:rsidR="00AA0D6A" w:rsidRPr="00F22B6D">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sidRPr="00F22B6D">
              <w:rPr>
                <w:rFonts w:ascii="Arial Narrow" w:hAnsi="Arial Narrow" w:cs="Arial"/>
                <w:sz w:val="18"/>
                <w:szCs w:val="18"/>
              </w:rPr>
              <w:fldChar w:fldCharType="end"/>
            </w:r>
            <w:bookmarkEnd w:id="10"/>
            <w:r w:rsidR="004E2416" w:rsidRPr="00F22B6D">
              <w:rPr>
                <w:rFonts w:ascii="Arial Narrow" w:hAnsi="Arial Narrow" w:cs="Arial"/>
                <w:sz w:val="18"/>
                <w:szCs w:val="18"/>
              </w:rPr>
              <w:t> </w:t>
            </w:r>
            <w:proofErr w:type="gramStart"/>
            <w:r w:rsidR="004E2416" w:rsidRPr="00F22B6D">
              <w:rPr>
                <w:rFonts w:ascii="Arial Narrow" w:hAnsi="Arial Narrow" w:cs="Arial"/>
                <w:sz w:val="18"/>
                <w:szCs w:val="18"/>
              </w:rPr>
              <w:t>à</w:t>
            </w:r>
            <w:proofErr w:type="gramEnd"/>
            <w:r w:rsidR="004E2416" w:rsidRPr="00F22B6D">
              <w:rPr>
                <w:rFonts w:ascii="Arial Narrow" w:hAnsi="Arial Narrow" w:cs="Arial"/>
                <w:sz w:val="18"/>
                <w:szCs w:val="18"/>
              </w:rPr>
              <w:t xml:space="preserve"> compter de sa date de notification</w:t>
            </w:r>
          </w:p>
        </w:tc>
      </w:tr>
      <w:tr w:rsidR="004E2416" w:rsidRPr="000E3D2D" w14:paraId="1B6C2708" w14:textId="77777777" w:rsidTr="00E327A5">
        <w:trPr>
          <w:gridAfter w:val="1"/>
          <w:wAfter w:w="94" w:type="dxa"/>
        </w:trPr>
        <w:tc>
          <w:tcPr>
            <w:tcW w:w="3402" w:type="dxa"/>
            <w:gridSpan w:val="11"/>
            <w:tcBorders>
              <w:top w:val="nil"/>
              <w:bottom w:val="nil"/>
            </w:tcBorders>
          </w:tcPr>
          <w:p w14:paraId="0BD493D9" w14:textId="77777777" w:rsidR="004E2416" w:rsidRPr="00F22B6D" w:rsidRDefault="000B1095" w:rsidP="00936389">
            <w:pPr>
              <w:ind w:left="284"/>
              <w:jc w:val="both"/>
              <w:rPr>
                <w:rFonts w:ascii="Arial Narrow" w:hAnsi="Arial Narrow" w:cs="Arial"/>
                <w:sz w:val="18"/>
                <w:szCs w:val="18"/>
              </w:rPr>
            </w:pPr>
            <w:r w:rsidRPr="00F22B6D">
              <w:rPr>
                <w:rFonts w:ascii="Arial Narrow" w:hAnsi="Arial Narrow" w:cs="Arial"/>
                <w:sz w:val="18"/>
                <w:szCs w:val="18"/>
              </w:rPr>
              <w:fldChar w:fldCharType="begin">
                <w:ffData>
                  <w:name w:val="CaseACocher8"/>
                  <w:enabled/>
                  <w:calcOnExit w:val="0"/>
                  <w:checkBox>
                    <w:sizeAuto/>
                    <w:default w:val="1"/>
                  </w:checkBox>
                </w:ffData>
              </w:fldChar>
            </w:r>
            <w:bookmarkStart w:id="11" w:name="CaseACocher8"/>
            <w:r w:rsidRPr="00F22B6D">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sidRPr="00F22B6D">
              <w:rPr>
                <w:rFonts w:ascii="Arial Narrow" w:hAnsi="Arial Narrow" w:cs="Arial"/>
                <w:sz w:val="18"/>
                <w:szCs w:val="18"/>
              </w:rPr>
              <w:fldChar w:fldCharType="end"/>
            </w:r>
            <w:bookmarkEnd w:id="11"/>
            <w:r w:rsidR="004E2416" w:rsidRPr="00F22B6D">
              <w:rPr>
                <w:rFonts w:ascii="Arial Narrow" w:hAnsi="Arial Narrow" w:cs="Arial"/>
                <w:sz w:val="18"/>
                <w:szCs w:val="18"/>
              </w:rPr>
              <w:t> </w:t>
            </w:r>
            <w:proofErr w:type="gramStart"/>
            <w:r w:rsidR="004E2416" w:rsidRPr="00F22B6D">
              <w:rPr>
                <w:rFonts w:ascii="Arial Narrow" w:hAnsi="Arial Narrow" w:cs="Arial"/>
                <w:sz w:val="18"/>
                <w:szCs w:val="18"/>
              </w:rPr>
              <w:t>à</w:t>
            </w:r>
            <w:proofErr w:type="gramEnd"/>
            <w:r w:rsidR="004E2416" w:rsidRPr="00F22B6D">
              <w:rPr>
                <w:rFonts w:ascii="Arial Narrow" w:hAnsi="Arial Narrow" w:cs="Arial"/>
                <w:sz w:val="18"/>
                <w:szCs w:val="18"/>
              </w:rPr>
              <w:t xml:space="preserve"> compter de la date suivante :</w:t>
            </w:r>
          </w:p>
        </w:tc>
        <w:tc>
          <w:tcPr>
            <w:tcW w:w="1418" w:type="dxa"/>
            <w:gridSpan w:val="3"/>
            <w:tcBorders>
              <w:top w:val="single" w:sz="4" w:space="0" w:color="B6DDE8" w:themeColor="accent5" w:themeTint="66"/>
              <w:bottom w:val="nil"/>
            </w:tcBorders>
            <w:shd w:val="clear" w:color="auto" w:fill="DAEEF3" w:themeFill="accent5" w:themeFillTint="33"/>
          </w:tcPr>
          <w:p w14:paraId="7538B45C" w14:textId="00EDB264" w:rsidR="004E2416" w:rsidRPr="00F22B6D" w:rsidRDefault="00CB62DB" w:rsidP="00936389">
            <w:pPr>
              <w:jc w:val="both"/>
              <w:rPr>
                <w:rFonts w:ascii="Arial Narrow" w:hAnsi="Arial Narrow" w:cs="Arial"/>
                <w:sz w:val="18"/>
                <w:szCs w:val="18"/>
              </w:rPr>
            </w:pPr>
            <w:r w:rsidRPr="00F22B6D">
              <w:rPr>
                <w:rFonts w:ascii="Arial Narrow" w:hAnsi="Arial Narrow" w:cs="Arial"/>
                <w:sz w:val="18"/>
                <w:szCs w:val="18"/>
              </w:rPr>
              <w:t>01</w:t>
            </w:r>
            <w:r w:rsidR="000B1095" w:rsidRPr="00F22B6D">
              <w:rPr>
                <w:rFonts w:ascii="Arial Narrow" w:hAnsi="Arial Narrow" w:cs="Arial"/>
                <w:sz w:val="18"/>
                <w:szCs w:val="18"/>
              </w:rPr>
              <w:t>/</w:t>
            </w:r>
            <w:r w:rsidR="00982ABF" w:rsidRPr="00F22B6D">
              <w:rPr>
                <w:rFonts w:ascii="Arial Narrow" w:hAnsi="Arial Narrow" w:cs="Arial"/>
                <w:sz w:val="18"/>
                <w:szCs w:val="18"/>
              </w:rPr>
              <w:t>10</w:t>
            </w:r>
            <w:r w:rsidR="000B1095" w:rsidRPr="00F22B6D">
              <w:rPr>
                <w:rFonts w:ascii="Arial Narrow" w:hAnsi="Arial Narrow" w:cs="Arial"/>
                <w:sz w:val="18"/>
                <w:szCs w:val="18"/>
              </w:rPr>
              <w:t>/202</w:t>
            </w:r>
            <w:r w:rsidR="00CA2BDC" w:rsidRPr="00F22B6D">
              <w:rPr>
                <w:rFonts w:ascii="Arial Narrow" w:hAnsi="Arial Narrow" w:cs="Arial"/>
                <w:sz w:val="18"/>
                <w:szCs w:val="18"/>
              </w:rPr>
              <w:t>5</w:t>
            </w:r>
          </w:p>
        </w:tc>
      </w:tr>
      <w:tr w:rsidR="004E2416" w:rsidRPr="000E3D2D" w14:paraId="7DA1F8FD" w14:textId="77777777" w:rsidTr="00E327A5">
        <w:trPr>
          <w:gridAfter w:val="1"/>
          <w:wAfter w:w="94" w:type="dxa"/>
        </w:trPr>
        <w:tc>
          <w:tcPr>
            <w:tcW w:w="4820" w:type="dxa"/>
            <w:gridSpan w:val="14"/>
            <w:tcBorders>
              <w:top w:val="nil"/>
            </w:tcBorders>
          </w:tcPr>
          <w:p w14:paraId="1F223041" w14:textId="77777777" w:rsidR="004E2416" w:rsidRPr="00F22B6D" w:rsidRDefault="004E2416" w:rsidP="00294FEB">
            <w:pPr>
              <w:pStyle w:val="Default"/>
              <w:widowControl/>
              <w:autoSpaceDE/>
              <w:autoSpaceDN/>
              <w:adjustRightInd/>
              <w:jc w:val="both"/>
              <w:rPr>
                <w:rFonts w:ascii="Arial Narrow" w:hAnsi="Arial Narrow" w:cs="Arial"/>
                <w:color w:val="auto"/>
                <w:sz w:val="18"/>
                <w:szCs w:val="18"/>
              </w:rPr>
            </w:pPr>
            <w:proofErr w:type="gramStart"/>
            <w:r w:rsidRPr="00F22B6D">
              <w:rPr>
                <w:rFonts w:ascii="Arial Narrow" w:hAnsi="Arial Narrow" w:cs="Arial"/>
                <w:sz w:val="18"/>
                <w:szCs w:val="18"/>
              </w:rPr>
              <w:t>pour</w:t>
            </w:r>
            <w:proofErr w:type="gramEnd"/>
            <w:r w:rsidRPr="00F22B6D">
              <w:rPr>
                <w:rFonts w:ascii="Arial Narrow" w:hAnsi="Arial Narrow" w:cs="Arial"/>
                <w:sz w:val="18"/>
                <w:szCs w:val="18"/>
              </w:rPr>
              <w:t xml:space="preserve"> s’achever à </w:t>
            </w:r>
            <w:r w:rsidR="00294FEB" w:rsidRPr="00F22B6D">
              <w:rPr>
                <w:rFonts w:ascii="Arial Narrow" w:hAnsi="Arial Narrow" w:cs="Arial"/>
                <w:sz w:val="18"/>
                <w:szCs w:val="18"/>
              </w:rPr>
              <w:t>l’issue de la constatation de l’exécution</w:t>
            </w:r>
            <w:r w:rsidRPr="00F22B6D">
              <w:rPr>
                <w:rFonts w:ascii="Arial Narrow" w:hAnsi="Arial Narrow" w:cs="Arial"/>
                <w:sz w:val="18"/>
                <w:szCs w:val="18"/>
              </w:rPr>
              <w:t xml:space="preserve"> des prestations et/ou à la fin de la période de garantie.</w:t>
            </w:r>
          </w:p>
        </w:tc>
      </w:tr>
      <w:tr w:rsidR="004E2416" w:rsidRPr="000E3D2D" w14:paraId="78406999" w14:textId="77777777" w:rsidTr="00E327A5">
        <w:trPr>
          <w:gridAfter w:val="1"/>
          <w:wAfter w:w="94" w:type="dxa"/>
        </w:trPr>
        <w:tc>
          <w:tcPr>
            <w:tcW w:w="3402" w:type="dxa"/>
            <w:gridSpan w:val="11"/>
          </w:tcPr>
          <w:p w14:paraId="49D9F7C6" w14:textId="77777777" w:rsidR="004E2416" w:rsidRPr="00F22B6D" w:rsidRDefault="000B1095" w:rsidP="00533F17">
            <w:pPr>
              <w:pStyle w:val="Default"/>
              <w:spacing w:before="40" w:after="40"/>
              <w:ind w:left="340" w:hanging="340"/>
              <w:jc w:val="both"/>
              <w:rPr>
                <w:rFonts w:ascii="Arial Narrow" w:hAnsi="Arial Narrow" w:cs="Arial"/>
                <w:color w:val="auto"/>
                <w:sz w:val="18"/>
                <w:szCs w:val="18"/>
              </w:rPr>
            </w:pPr>
            <w:r w:rsidRPr="00F22B6D">
              <w:rPr>
                <w:rFonts w:ascii="Arial Narrow" w:hAnsi="Arial Narrow" w:cs="Arial"/>
                <w:sz w:val="18"/>
                <w:szCs w:val="18"/>
              </w:rPr>
              <w:fldChar w:fldCharType="begin">
                <w:ffData>
                  <w:name w:val="CaseACocher29"/>
                  <w:enabled/>
                  <w:calcOnExit w:val="0"/>
                  <w:checkBox>
                    <w:sizeAuto/>
                    <w:default w:val="1"/>
                  </w:checkBox>
                </w:ffData>
              </w:fldChar>
            </w:r>
            <w:bookmarkStart w:id="12" w:name="CaseACocher29"/>
            <w:r w:rsidRPr="00F22B6D">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sidRPr="00F22B6D">
              <w:rPr>
                <w:rFonts w:ascii="Arial Narrow" w:hAnsi="Arial Narrow" w:cs="Arial"/>
                <w:sz w:val="18"/>
                <w:szCs w:val="18"/>
              </w:rPr>
              <w:fldChar w:fldCharType="end"/>
            </w:r>
            <w:bookmarkEnd w:id="12"/>
            <w:r w:rsidR="004E2416" w:rsidRPr="00F22B6D">
              <w:rPr>
                <w:rFonts w:ascii="Arial Narrow" w:hAnsi="Arial Narrow" w:cs="Arial"/>
                <w:sz w:val="18"/>
                <w:szCs w:val="18"/>
              </w:rPr>
              <w:t xml:space="preserve"> Le marché </w:t>
            </w:r>
            <w:r w:rsidR="00533F17" w:rsidRPr="00F22B6D">
              <w:rPr>
                <w:rFonts w:ascii="Arial Narrow" w:hAnsi="Arial Narrow" w:cs="Arial"/>
                <w:sz w:val="18"/>
                <w:szCs w:val="18"/>
              </w:rPr>
              <w:t xml:space="preserve">/ l’accord cadre </w:t>
            </w:r>
            <w:r w:rsidR="004E2416" w:rsidRPr="00F22B6D">
              <w:rPr>
                <w:rFonts w:ascii="Arial Narrow" w:hAnsi="Arial Narrow" w:cs="Arial"/>
                <w:sz w:val="18"/>
                <w:szCs w:val="18"/>
              </w:rPr>
              <w:t>est conclu pour une durée de</w:t>
            </w:r>
          </w:p>
        </w:tc>
        <w:tc>
          <w:tcPr>
            <w:tcW w:w="1418" w:type="dxa"/>
            <w:gridSpan w:val="3"/>
            <w:shd w:val="clear" w:color="auto" w:fill="DAEEF3" w:themeFill="accent5" w:themeFillTint="33"/>
          </w:tcPr>
          <w:p w14:paraId="4A033621" w14:textId="78F3C612" w:rsidR="004E2416" w:rsidRPr="00F22B6D" w:rsidRDefault="00982ABF" w:rsidP="006C2CAD">
            <w:pPr>
              <w:pStyle w:val="Default"/>
              <w:spacing w:before="40" w:after="40"/>
              <w:ind w:left="340" w:hanging="340"/>
              <w:jc w:val="both"/>
              <w:rPr>
                <w:rFonts w:ascii="Arial Narrow" w:hAnsi="Arial Narrow" w:cs="Arial"/>
                <w:b/>
                <w:color w:val="auto"/>
                <w:sz w:val="18"/>
                <w:szCs w:val="18"/>
              </w:rPr>
            </w:pPr>
            <w:r w:rsidRPr="00F22B6D">
              <w:rPr>
                <w:rFonts w:ascii="Arial Narrow" w:hAnsi="Arial Narrow" w:cs="Arial"/>
                <w:b/>
                <w:color w:val="auto"/>
                <w:sz w:val="18"/>
                <w:szCs w:val="18"/>
              </w:rPr>
              <w:t>12</w:t>
            </w:r>
            <w:r w:rsidR="00E56B49" w:rsidRPr="00F22B6D">
              <w:rPr>
                <w:rFonts w:ascii="Arial Narrow" w:hAnsi="Arial Narrow" w:cs="Arial"/>
                <w:b/>
                <w:color w:val="auto"/>
                <w:sz w:val="18"/>
                <w:szCs w:val="18"/>
              </w:rPr>
              <w:t xml:space="preserve"> mois</w:t>
            </w:r>
          </w:p>
        </w:tc>
      </w:tr>
      <w:tr w:rsidR="004E2416" w:rsidRPr="000E3D2D" w14:paraId="1CE1EABB" w14:textId="77777777" w:rsidTr="00E327A5">
        <w:trPr>
          <w:gridAfter w:val="1"/>
          <w:wAfter w:w="94" w:type="dxa"/>
        </w:trPr>
        <w:tc>
          <w:tcPr>
            <w:tcW w:w="4820" w:type="dxa"/>
            <w:gridSpan w:val="14"/>
          </w:tcPr>
          <w:p w14:paraId="5A201C13" w14:textId="77777777" w:rsidR="004E2416" w:rsidRPr="000E3D2D" w:rsidRDefault="000B1095" w:rsidP="00936389">
            <w:pPr>
              <w:pStyle w:val="Default"/>
              <w:spacing w:before="40"/>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27"/>
                  <w:enabled/>
                  <w:calcOnExit w:val="0"/>
                  <w:checkBox>
                    <w:sizeAuto/>
                    <w:default w:val="1"/>
                  </w:checkBox>
                </w:ffData>
              </w:fldChar>
            </w:r>
            <w:bookmarkStart w:id="13" w:name="CaseACocher27"/>
            <w:r>
              <w:rPr>
                <w:rFonts w:ascii="Arial Narrow" w:hAnsi="Arial Narrow" w:cs="Arial"/>
                <w:color w:val="auto"/>
                <w:sz w:val="18"/>
                <w:szCs w:val="18"/>
              </w:rPr>
              <w:instrText xml:space="preserve"> FORMCHECKBOX </w:instrText>
            </w:r>
            <w:r w:rsidR="00A05D3D">
              <w:rPr>
                <w:rFonts w:ascii="Arial Narrow" w:hAnsi="Arial Narrow" w:cs="Arial"/>
                <w:color w:val="auto"/>
                <w:sz w:val="18"/>
                <w:szCs w:val="18"/>
              </w:rPr>
            </w:r>
            <w:r w:rsidR="00A05D3D">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3"/>
            <w:r w:rsidR="004E2416" w:rsidRPr="000E3D2D">
              <w:rPr>
                <w:rFonts w:ascii="Arial Narrow" w:hAnsi="Arial Narrow" w:cs="Arial"/>
                <w:color w:val="auto"/>
                <w:sz w:val="18"/>
                <w:szCs w:val="18"/>
              </w:rPr>
              <w:t> </w:t>
            </w:r>
            <w:r w:rsidR="006C2CAD" w:rsidRPr="000E3D2D">
              <w:rPr>
                <w:rFonts w:ascii="Arial Narrow" w:hAnsi="Arial Narrow" w:cs="Arial"/>
                <w:color w:val="auto"/>
                <w:sz w:val="18"/>
                <w:szCs w:val="18"/>
              </w:rPr>
              <w:t>I</w:t>
            </w:r>
            <w:r w:rsidR="004E2416" w:rsidRPr="000E3D2D">
              <w:rPr>
                <w:rFonts w:ascii="Arial Narrow" w:hAnsi="Arial Narrow" w:cs="Arial"/>
                <w:color w:val="auto"/>
                <w:sz w:val="18"/>
                <w:szCs w:val="18"/>
              </w:rPr>
              <w:t xml:space="preserve">l peut être renouvelé </w:t>
            </w:r>
            <w:r w:rsidR="004E2416" w:rsidRPr="00533F17">
              <w:rPr>
                <w:rFonts w:ascii="Arial Narrow" w:hAnsi="Arial Narrow" w:cs="Arial"/>
                <w:color w:val="auto"/>
                <w:sz w:val="18"/>
                <w:szCs w:val="18"/>
              </w:rPr>
              <w:t xml:space="preserve">par </w:t>
            </w:r>
            <w:r w:rsidR="004E2416" w:rsidRPr="00533F17">
              <w:rPr>
                <w:rFonts w:ascii="Arial Narrow" w:hAnsi="Arial Narrow" w:cs="Arial"/>
                <w:color w:val="17365D" w:themeColor="text2" w:themeShade="BF"/>
                <w:sz w:val="18"/>
                <w:szCs w:val="18"/>
              </w:rPr>
              <w:t xml:space="preserve">reconduction </w:t>
            </w:r>
            <w:sdt>
              <w:sdtPr>
                <w:rPr>
                  <w:rFonts w:ascii="Arial Narrow" w:hAnsi="Arial Narrow" w:cs="Arial"/>
                  <w:color w:val="17365D" w:themeColor="text2" w:themeShade="BF"/>
                  <w:sz w:val="18"/>
                  <w:szCs w:val="18"/>
                </w:rPr>
                <w:alias w:val="RECONDUCTION"/>
                <w:tag w:val="RECONDUCTION"/>
                <w:id w:val="1754085965"/>
                <w:placeholder>
                  <w:docPart w:val="B1477662C8114B33A8244A8C9ACEA342"/>
                </w:placeholder>
                <w:dropDownList>
                  <w:listItem w:value="Choisissez un élément."/>
                  <w:listItem w:displayText="expresse" w:value="expresse"/>
                  <w:listItem w:displayText="tacite" w:value="tacite"/>
                </w:dropDownList>
              </w:sdtPr>
              <w:sdtEndPr/>
              <w:sdtContent>
                <w:r>
                  <w:rPr>
                    <w:rFonts w:ascii="Arial Narrow" w:hAnsi="Arial Narrow" w:cs="Arial"/>
                    <w:color w:val="17365D" w:themeColor="text2" w:themeShade="BF"/>
                    <w:sz w:val="18"/>
                    <w:szCs w:val="18"/>
                  </w:rPr>
                  <w:t>tacite</w:t>
                </w:r>
              </w:sdtContent>
            </w:sdt>
            <w:r w:rsidR="004E2416" w:rsidRPr="00533F17">
              <w:rPr>
                <w:rFonts w:ascii="Arial Narrow" w:hAnsi="Arial Narrow" w:cs="Arial"/>
                <w:color w:val="17365D" w:themeColor="text2" w:themeShade="BF"/>
                <w:sz w:val="18"/>
                <w:szCs w:val="18"/>
              </w:rPr>
              <w:t xml:space="preserve"> </w:t>
            </w:r>
            <w:r w:rsidR="004E2416" w:rsidRPr="00533F17">
              <w:rPr>
                <w:rFonts w:ascii="Arial Narrow" w:hAnsi="Arial Narrow" w:cs="Arial"/>
                <w:color w:val="auto"/>
                <w:sz w:val="18"/>
                <w:szCs w:val="18"/>
              </w:rPr>
              <w:t>sans</w:t>
            </w:r>
            <w:r w:rsidR="004E2416" w:rsidRPr="000E3D2D">
              <w:rPr>
                <w:rFonts w:ascii="Arial Narrow" w:hAnsi="Arial Narrow" w:cs="Arial"/>
                <w:color w:val="auto"/>
                <w:sz w:val="18"/>
                <w:szCs w:val="18"/>
              </w:rPr>
              <w:t xml:space="preserve"> que sa durée totale n’excède </w:t>
            </w:r>
            <w:sdt>
              <w:sdtPr>
                <w:rPr>
                  <w:rFonts w:ascii="Arial Narrow" w:hAnsi="Arial Narrow" w:cs="Arial"/>
                  <w:color w:val="00294B"/>
                  <w:sz w:val="18"/>
                  <w:szCs w:val="18"/>
                </w:rPr>
                <w:alias w:val="DUREE"/>
                <w:tag w:val="DUREE"/>
                <w:id w:val="-1744868945"/>
                <w:placeholder>
                  <w:docPart w:val="DefaultPlaceholder_1082065159"/>
                </w:placeholder>
                <w:dropDownList>
                  <w:listItem w:value="Choisissez un élément."/>
                  <w:listItem w:displayText="un" w:value="un"/>
                  <w:listItem w:displayText="deux" w:value="deux"/>
                  <w:listItem w:displayText="trois" w:value="trois"/>
                  <w:listItem w:displayText="quatre" w:value="quatre"/>
                </w:dropDownList>
              </w:sdtPr>
              <w:sdtEndPr/>
              <w:sdtContent>
                <w:r w:rsidR="001C0FCD" w:rsidRPr="005D270A">
                  <w:rPr>
                    <w:rFonts w:ascii="Arial Narrow" w:hAnsi="Arial Narrow" w:cs="Arial"/>
                    <w:color w:val="00294B"/>
                    <w:sz w:val="18"/>
                    <w:szCs w:val="18"/>
                  </w:rPr>
                  <w:t>quatre</w:t>
                </w:r>
              </w:sdtContent>
            </w:sdt>
            <w:r w:rsidR="004E2416" w:rsidRPr="000E3D2D">
              <w:rPr>
                <w:rFonts w:ascii="Arial Narrow" w:hAnsi="Arial Narrow" w:cs="Arial"/>
                <w:color w:val="auto"/>
                <w:sz w:val="18"/>
                <w:szCs w:val="18"/>
              </w:rPr>
              <w:t xml:space="preserve"> ans. Le CNRS notifie</w:t>
            </w:r>
            <w:r w:rsidR="00AC479C" w:rsidRPr="000E3D2D">
              <w:rPr>
                <w:rFonts w:ascii="Arial Narrow" w:hAnsi="Arial Narrow" w:cs="Arial"/>
                <w:color w:val="auto"/>
                <w:sz w:val="18"/>
                <w:szCs w:val="18"/>
              </w:rPr>
              <w:t>, le cas échéant,</w:t>
            </w:r>
            <w:r w:rsidR="004E2416" w:rsidRPr="000E3D2D">
              <w:rPr>
                <w:rFonts w:ascii="Arial Narrow" w:hAnsi="Arial Narrow" w:cs="Arial"/>
                <w:color w:val="auto"/>
                <w:sz w:val="18"/>
                <w:szCs w:val="18"/>
              </w:rPr>
              <w:t xml:space="preserve"> la décision de reconduction </w:t>
            </w:r>
            <w:r w:rsidR="000251AD" w:rsidRPr="000E3D2D">
              <w:rPr>
                <w:rFonts w:ascii="Arial Narrow" w:hAnsi="Arial Narrow" w:cs="Arial"/>
                <w:color w:val="auto"/>
                <w:sz w:val="18"/>
                <w:szCs w:val="18"/>
              </w:rPr>
              <w:t xml:space="preserve">ou de non-reconduction </w:t>
            </w:r>
            <w:r w:rsidR="004E2416" w:rsidRPr="000E3D2D">
              <w:rPr>
                <w:rFonts w:ascii="Arial Narrow" w:hAnsi="Arial Narrow" w:cs="Arial"/>
                <w:color w:val="auto"/>
                <w:sz w:val="18"/>
                <w:szCs w:val="18"/>
              </w:rPr>
              <w:t>du marché.</w:t>
            </w:r>
          </w:p>
        </w:tc>
      </w:tr>
      <w:tr w:rsidR="003F35FF" w:rsidRPr="000E3D2D" w14:paraId="1662E490" w14:textId="77777777" w:rsidTr="00E327A5">
        <w:trPr>
          <w:gridAfter w:val="1"/>
          <w:wAfter w:w="94" w:type="dxa"/>
        </w:trPr>
        <w:tc>
          <w:tcPr>
            <w:tcW w:w="4820" w:type="dxa"/>
            <w:gridSpan w:val="14"/>
          </w:tcPr>
          <w:p w14:paraId="21F6DC01" w14:textId="77777777" w:rsidR="003F35FF" w:rsidRPr="003F35FF" w:rsidRDefault="003F35FF" w:rsidP="003F35FF">
            <w:pPr>
              <w:pStyle w:val="Default"/>
              <w:widowControl/>
              <w:autoSpaceDE/>
              <w:autoSpaceDN/>
              <w:adjustRightInd/>
              <w:jc w:val="both"/>
              <w:rPr>
                <w:rFonts w:ascii="Arial Narrow" w:hAnsi="Arial Narrow" w:cs="Arial"/>
                <w:sz w:val="18"/>
                <w:szCs w:val="18"/>
              </w:rPr>
            </w:pPr>
            <w:r w:rsidRPr="003F35FF">
              <w:rPr>
                <w:rFonts w:ascii="Arial Narrow" w:hAnsi="Arial Narrow" w:cs="Arial"/>
                <w:sz w:val="18"/>
                <w:szCs w:val="18"/>
              </w:rPr>
              <w:t xml:space="preserve">La non-reconduction du marché n’ouvre droit au profit du </w:t>
            </w:r>
            <w:r>
              <w:rPr>
                <w:rFonts w:ascii="Arial Narrow" w:hAnsi="Arial Narrow" w:cs="Arial"/>
                <w:sz w:val="18"/>
                <w:szCs w:val="18"/>
              </w:rPr>
              <w:t>TITULAIRE</w:t>
            </w:r>
            <w:r w:rsidRPr="003F35FF">
              <w:rPr>
                <w:rFonts w:ascii="Arial Narrow" w:hAnsi="Arial Narrow" w:cs="Arial"/>
                <w:sz w:val="18"/>
                <w:szCs w:val="18"/>
              </w:rPr>
              <w:t xml:space="preserve"> à aucune indemnité ni à aucun</w:t>
            </w:r>
            <w:r>
              <w:rPr>
                <w:rFonts w:ascii="Arial Narrow" w:hAnsi="Arial Narrow" w:cs="Arial"/>
                <w:sz w:val="18"/>
                <w:szCs w:val="18"/>
              </w:rPr>
              <w:t xml:space="preserve"> </w:t>
            </w:r>
            <w:r w:rsidRPr="003F35FF">
              <w:rPr>
                <w:rFonts w:ascii="Arial Narrow" w:hAnsi="Arial Narrow" w:cs="Arial"/>
                <w:sz w:val="18"/>
                <w:szCs w:val="18"/>
              </w:rPr>
              <w:t xml:space="preserve">dédommagement. Le </w:t>
            </w:r>
            <w:r>
              <w:rPr>
                <w:rFonts w:ascii="Arial Narrow" w:hAnsi="Arial Narrow" w:cs="Arial"/>
                <w:sz w:val="18"/>
                <w:szCs w:val="18"/>
              </w:rPr>
              <w:t>TITULAIRE</w:t>
            </w:r>
            <w:r w:rsidRPr="003F35FF">
              <w:rPr>
                <w:rFonts w:ascii="Arial Narrow" w:hAnsi="Arial Narrow" w:cs="Arial"/>
                <w:sz w:val="18"/>
                <w:szCs w:val="18"/>
              </w:rPr>
              <w:t xml:space="preserve"> reste par ailleurs engagé jusqu’à la fin d’exécution de la période en</w:t>
            </w:r>
            <w:r>
              <w:rPr>
                <w:rFonts w:ascii="Arial Narrow" w:hAnsi="Arial Narrow" w:cs="Arial"/>
                <w:sz w:val="18"/>
                <w:szCs w:val="18"/>
              </w:rPr>
              <w:t xml:space="preserve"> </w:t>
            </w:r>
            <w:r w:rsidRPr="003F35FF">
              <w:rPr>
                <w:rFonts w:ascii="Arial Narrow" w:hAnsi="Arial Narrow" w:cs="Arial"/>
                <w:sz w:val="18"/>
                <w:szCs w:val="18"/>
              </w:rPr>
              <w:t>cours.</w:t>
            </w:r>
          </w:p>
        </w:tc>
      </w:tr>
      <w:tr w:rsidR="00D95A23" w:rsidRPr="000E3D2D" w14:paraId="40A034DB" w14:textId="77777777" w:rsidTr="00E327A5">
        <w:trPr>
          <w:gridAfter w:val="1"/>
          <w:wAfter w:w="94" w:type="dxa"/>
        </w:trPr>
        <w:tc>
          <w:tcPr>
            <w:tcW w:w="4820" w:type="dxa"/>
            <w:gridSpan w:val="14"/>
          </w:tcPr>
          <w:p w14:paraId="6AE725C0" w14:textId="77777777" w:rsidR="00D95A23" w:rsidRPr="000E3D2D" w:rsidRDefault="00D95A23" w:rsidP="00DA7567">
            <w:pPr>
              <w:pStyle w:val="Default"/>
              <w:ind w:left="340" w:hanging="340"/>
              <w:jc w:val="both"/>
              <w:rPr>
                <w:rFonts w:ascii="Arial Narrow" w:hAnsi="Arial Narrow" w:cs="Arial"/>
                <w:i/>
                <w:color w:val="auto"/>
                <w:sz w:val="18"/>
                <w:szCs w:val="18"/>
              </w:rPr>
            </w:pPr>
            <w:r w:rsidRPr="000E3D2D">
              <w:rPr>
                <w:rFonts w:ascii="Arial Narrow" w:hAnsi="Arial Narrow" w:cs="Arial"/>
                <w:i/>
                <w:color w:val="auto"/>
                <w:sz w:val="18"/>
                <w:szCs w:val="18"/>
              </w:rPr>
              <w:t>Précisions sur la durée du marché</w:t>
            </w:r>
            <w:r w:rsidR="00456E0D" w:rsidRPr="000E3D2D">
              <w:rPr>
                <w:rFonts w:ascii="Arial Narrow" w:hAnsi="Arial Narrow" w:cs="Arial"/>
                <w:i/>
                <w:color w:val="auto"/>
                <w:sz w:val="18"/>
                <w:szCs w:val="18"/>
              </w:rPr>
              <w:t>, le cas échéant</w:t>
            </w:r>
            <w:r w:rsidRPr="000E3D2D">
              <w:rPr>
                <w:rFonts w:ascii="Arial Narrow" w:hAnsi="Arial Narrow" w:cs="Arial"/>
                <w:i/>
                <w:color w:val="auto"/>
                <w:sz w:val="18"/>
                <w:szCs w:val="18"/>
              </w:rPr>
              <w:t> :</w:t>
            </w:r>
          </w:p>
        </w:tc>
      </w:tr>
      <w:tr w:rsidR="00D95A23" w:rsidRPr="000E3D2D" w14:paraId="43538AE2" w14:textId="77777777" w:rsidTr="00E327A5">
        <w:trPr>
          <w:gridAfter w:val="1"/>
          <w:wAfter w:w="94" w:type="dxa"/>
          <w:trHeight w:val="431"/>
        </w:trPr>
        <w:tc>
          <w:tcPr>
            <w:tcW w:w="4820" w:type="dxa"/>
            <w:gridSpan w:val="14"/>
            <w:shd w:val="clear" w:color="auto" w:fill="DAEEF3" w:themeFill="accent5" w:themeFillTint="33"/>
          </w:tcPr>
          <w:p w14:paraId="11469295" w14:textId="77777777" w:rsidR="004168D4" w:rsidRDefault="004168D4" w:rsidP="008D17EB">
            <w:pPr>
              <w:pStyle w:val="Default"/>
              <w:jc w:val="both"/>
              <w:rPr>
                <w:rFonts w:ascii="Arial Narrow" w:hAnsi="Arial Narrow" w:cs="Arial"/>
                <w:color w:val="auto"/>
                <w:sz w:val="18"/>
                <w:szCs w:val="18"/>
              </w:rPr>
            </w:pPr>
          </w:p>
          <w:p w14:paraId="5B7219C5" w14:textId="77777777" w:rsidR="00382A26" w:rsidRPr="000E3D2D" w:rsidRDefault="00382A26" w:rsidP="008D17EB">
            <w:pPr>
              <w:pStyle w:val="Default"/>
              <w:jc w:val="both"/>
              <w:rPr>
                <w:rFonts w:ascii="Arial Narrow" w:hAnsi="Arial Narrow" w:cs="Arial"/>
                <w:color w:val="auto"/>
                <w:sz w:val="18"/>
                <w:szCs w:val="18"/>
              </w:rPr>
            </w:pPr>
          </w:p>
        </w:tc>
      </w:tr>
      <w:tr w:rsidR="005E0024" w:rsidRPr="000E3D2D" w14:paraId="6B67D1BA" w14:textId="77777777" w:rsidTr="00E327A5">
        <w:trPr>
          <w:gridAfter w:val="1"/>
          <w:wAfter w:w="94" w:type="dxa"/>
        </w:trPr>
        <w:tc>
          <w:tcPr>
            <w:tcW w:w="4820" w:type="dxa"/>
            <w:gridSpan w:val="14"/>
          </w:tcPr>
          <w:p w14:paraId="7703E4A7" w14:textId="77777777" w:rsidR="004E1674" w:rsidRPr="000E3D2D" w:rsidRDefault="0092114B" w:rsidP="00DA7567">
            <w:pPr>
              <w:pStyle w:val="Default"/>
              <w:jc w:val="both"/>
              <w:rPr>
                <w:rFonts w:ascii="Arial Narrow" w:hAnsi="Arial Narrow" w:cs="Arial"/>
                <w:color w:val="auto"/>
                <w:sz w:val="18"/>
                <w:szCs w:val="18"/>
              </w:rPr>
            </w:pPr>
            <w:r w:rsidRPr="004E1674">
              <w:rPr>
                <w:rFonts w:ascii="Arial Narrow" w:hAnsi="Arial Narrow" w:cs="Arial"/>
                <w:color w:val="auto"/>
                <w:sz w:val="18"/>
                <w:szCs w:val="18"/>
              </w:rPr>
              <w:t>En matière de services ou de travaux, le CNRS se réserve la possibilité, dans les conditions fixées par la règlementation applicable au présent marché, de négocier avec le TITULAIRE, sans publicité préalable et sans mise en concurrence, des marchés ayant pour objet la réalisation de prestations similaires</w:t>
            </w:r>
            <w:r w:rsidR="008E0DA4">
              <w:rPr>
                <w:rFonts w:ascii="Arial Narrow" w:hAnsi="Arial Narrow" w:cs="Arial"/>
                <w:color w:val="auto"/>
                <w:sz w:val="18"/>
                <w:szCs w:val="18"/>
              </w:rPr>
              <w:t xml:space="preserve"> (Art </w:t>
            </w:r>
            <w:r w:rsidR="00362579" w:rsidRPr="00362579">
              <w:rPr>
                <w:rFonts w:ascii="Arial Narrow" w:hAnsi="Arial Narrow" w:cs="Arial"/>
                <w:color w:val="auto"/>
                <w:sz w:val="18"/>
                <w:szCs w:val="18"/>
              </w:rPr>
              <w:t>R. 2122-7</w:t>
            </w:r>
            <w:r w:rsidR="00362579">
              <w:rPr>
                <w:rFonts w:ascii="Arial Narrow" w:hAnsi="Arial Narrow" w:cs="Arial"/>
                <w:color w:val="auto"/>
                <w:sz w:val="18"/>
                <w:szCs w:val="18"/>
              </w:rPr>
              <w:t xml:space="preserve"> du Code de la Commande Publique</w:t>
            </w:r>
            <w:r w:rsidR="004E1674" w:rsidRPr="004E1674">
              <w:rPr>
                <w:rFonts w:ascii="Arial Narrow" w:hAnsi="Arial Narrow" w:cs="Arial"/>
                <w:color w:val="auto"/>
                <w:sz w:val="18"/>
                <w:szCs w:val="18"/>
              </w:rPr>
              <w:t>)</w:t>
            </w:r>
            <w:r w:rsidRPr="004E1674">
              <w:rPr>
                <w:rFonts w:ascii="Arial Narrow" w:hAnsi="Arial Narrow" w:cs="Arial"/>
                <w:color w:val="auto"/>
                <w:sz w:val="18"/>
                <w:szCs w:val="18"/>
              </w:rPr>
              <w:t>.</w:t>
            </w:r>
          </w:p>
        </w:tc>
      </w:tr>
      <w:tr w:rsidR="004E2416" w:rsidRPr="000E3D2D" w14:paraId="70CB723F" w14:textId="77777777" w:rsidTr="00E327A5">
        <w:trPr>
          <w:gridAfter w:val="1"/>
          <w:wAfter w:w="94" w:type="dxa"/>
        </w:trPr>
        <w:tc>
          <w:tcPr>
            <w:tcW w:w="4820" w:type="dxa"/>
            <w:gridSpan w:val="14"/>
          </w:tcPr>
          <w:p w14:paraId="08E5BE8A" w14:textId="77777777" w:rsidR="004E2416" w:rsidRPr="000E3D2D" w:rsidRDefault="004E2416"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MODALITES D’EXECUTION</w:t>
            </w:r>
          </w:p>
        </w:tc>
      </w:tr>
      <w:tr w:rsidR="004E2416" w:rsidRPr="000E3D2D" w14:paraId="1579CED6" w14:textId="77777777" w:rsidTr="00E327A5">
        <w:trPr>
          <w:gridAfter w:val="1"/>
          <w:wAfter w:w="94" w:type="dxa"/>
        </w:trPr>
        <w:tc>
          <w:tcPr>
            <w:tcW w:w="4820" w:type="dxa"/>
            <w:gridSpan w:val="14"/>
            <w:tcBorders>
              <w:bottom w:val="nil"/>
            </w:tcBorders>
          </w:tcPr>
          <w:p w14:paraId="47EACAFB" w14:textId="77777777" w:rsidR="004E2416" w:rsidRPr="000E3D2D" w:rsidRDefault="004E2416" w:rsidP="0044478B">
            <w:pPr>
              <w:jc w:val="both"/>
              <w:rPr>
                <w:rFonts w:ascii="Arial Narrow" w:hAnsi="Arial Narrow" w:cs="Arial"/>
                <w:sz w:val="18"/>
                <w:szCs w:val="18"/>
              </w:rPr>
            </w:pPr>
            <w:r w:rsidRPr="000E3D2D">
              <w:rPr>
                <w:rFonts w:ascii="Arial Narrow" w:hAnsi="Arial Narrow" w:cs="Arial"/>
                <w:sz w:val="18"/>
                <w:szCs w:val="18"/>
              </w:rPr>
              <w:t>Les délais</w:t>
            </w:r>
            <w:r w:rsidR="0044478B" w:rsidRPr="000E3D2D">
              <w:rPr>
                <w:rFonts w:ascii="Arial Narrow" w:hAnsi="Arial Narrow" w:cs="Arial"/>
                <w:sz w:val="18"/>
                <w:szCs w:val="18"/>
              </w:rPr>
              <w:t> </w:t>
            </w:r>
            <w:r w:rsidRPr="000E3D2D">
              <w:rPr>
                <w:rFonts w:ascii="Arial Narrow" w:hAnsi="Arial Narrow" w:cs="Arial"/>
                <w:sz w:val="18"/>
                <w:szCs w:val="18"/>
              </w:rPr>
              <w:t>/</w:t>
            </w:r>
            <w:r w:rsidR="0044478B" w:rsidRPr="000E3D2D">
              <w:rPr>
                <w:rFonts w:ascii="Arial Narrow" w:hAnsi="Arial Narrow" w:cs="Arial"/>
                <w:sz w:val="18"/>
                <w:szCs w:val="18"/>
              </w:rPr>
              <w:t> dates</w:t>
            </w:r>
            <w:r w:rsidRPr="000E3D2D">
              <w:rPr>
                <w:rFonts w:ascii="Arial Narrow" w:hAnsi="Arial Narrow" w:cs="Arial"/>
                <w:sz w:val="18"/>
                <w:szCs w:val="18"/>
              </w:rPr>
              <w:t xml:space="preserve"> maximum d’exécution</w:t>
            </w:r>
            <w:r w:rsidR="0044478B" w:rsidRPr="000E3D2D">
              <w:rPr>
                <w:rFonts w:ascii="Arial Narrow" w:hAnsi="Arial Narrow" w:cs="Arial"/>
                <w:sz w:val="18"/>
                <w:szCs w:val="18"/>
              </w:rPr>
              <w:t> </w:t>
            </w:r>
            <w:r w:rsidRPr="000E3D2D">
              <w:rPr>
                <w:rFonts w:ascii="Arial Narrow" w:hAnsi="Arial Narrow" w:cs="Arial"/>
                <w:sz w:val="18"/>
                <w:szCs w:val="18"/>
              </w:rPr>
              <w:t>/</w:t>
            </w:r>
            <w:r w:rsidR="0044478B" w:rsidRPr="000E3D2D">
              <w:rPr>
                <w:rFonts w:ascii="Arial Narrow" w:hAnsi="Arial Narrow" w:cs="Arial"/>
                <w:sz w:val="18"/>
                <w:szCs w:val="18"/>
              </w:rPr>
              <w:t> </w:t>
            </w:r>
            <w:r w:rsidRPr="000E3D2D">
              <w:rPr>
                <w:rFonts w:ascii="Arial Narrow" w:hAnsi="Arial Narrow" w:cs="Arial"/>
                <w:sz w:val="18"/>
                <w:szCs w:val="18"/>
              </w:rPr>
              <w:t>de livraison sont :</w:t>
            </w:r>
          </w:p>
        </w:tc>
      </w:tr>
      <w:tr w:rsidR="00237524" w:rsidRPr="000E3D2D" w14:paraId="5A828D37" w14:textId="77777777" w:rsidTr="00E327A5">
        <w:trPr>
          <w:gridAfter w:val="1"/>
          <w:wAfter w:w="94" w:type="dxa"/>
        </w:trPr>
        <w:tc>
          <w:tcPr>
            <w:tcW w:w="3261" w:type="dxa"/>
            <w:gridSpan w:val="10"/>
            <w:tcBorders>
              <w:top w:val="nil"/>
              <w:bottom w:val="nil"/>
            </w:tcBorders>
          </w:tcPr>
          <w:p w14:paraId="7D009E70" w14:textId="77777777" w:rsidR="00237524" w:rsidRPr="000E3D2D" w:rsidRDefault="000B1095" w:rsidP="00237524">
            <w:pPr>
              <w:pStyle w:val="Default"/>
              <w:ind w:left="340" w:hanging="340"/>
              <w:jc w:val="both"/>
              <w:rPr>
                <w:rFonts w:ascii="Arial Narrow" w:hAnsi="Arial Narrow" w:cs="Arial"/>
                <w:color w:val="auto"/>
                <w:sz w:val="18"/>
                <w:szCs w:val="18"/>
              </w:rPr>
            </w:pPr>
            <w:r>
              <w:rPr>
                <w:rFonts w:ascii="Arial Narrow" w:hAnsi="Arial Narrow" w:cs="Arial"/>
                <w:sz w:val="18"/>
                <w:szCs w:val="18"/>
              </w:rPr>
              <w:fldChar w:fldCharType="begin">
                <w:ffData>
                  <w:name w:val="CaseACocher11"/>
                  <w:enabled/>
                  <w:calcOnExit w:val="0"/>
                  <w:checkBox>
                    <w:sizeAuto/>
                    <w:default w:val="1"/>
                  </w:checkBox>
                </w:ffData>
              </w:fldChar>
            </w:r>
            <w:bookmarkStart w:id="14" w:name="CaseACocher11"/>
            <w:r>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Pr>
                <w:rFonts w:ascii="Arial Narrow" w:hAnsi="Arial Narrow" w:cs="Arial"/>
                <w:sz w:val="18"/>
                <w:szCs w:val="18"/>
              </w:rPr>
              <w:fldChar w:fldCharType="end"/>
            </w:r>
            <w:bookmarkEnd w:id="14"/>
            <w:r w:rsidR="00237524" w:rsidRPr="000E3D2D">
              <w:rPr>
                <w:rFonts w:ascii="Arial Narrow" w:hAnsi="Arial Narrow" w:cs="Arial"/>
                <w:sz w:val="18"/>
                <w:szCs w:val="18"/>
              </w:rPr>
              <w:t> </w:t>
            </w:r>
            <w:proofErr w:type="gramStart"/>
            <w:r w:rsidR="00237524" w:rsidRPr="000E3D2D">
              <w:rPr>
                <w:rFonts w:ascii="Arial Narrow" w:hAnsi="Arial Narrow" w:cs="Arial"/>
                <w:sz w:val="18"/>
                <w:szCs w:val="18"/>
              </w:rPr>
              <w:t>fixés</w:t>
            </w:r>
            <w:proofErr w:type="gramEnd"/>
            <w:r w:rsidR="00237524" w:rsidRPr="000E3D2D">
              <w:rPr>
                <w:rFonts w:ascii="Arial Narrow" w:hAnsi="Arial Narrow" w:cs="Arial"/>
                <w:sz w:val="18"/>
                <w:szCs w:val="18"/>
              </w:rPr>
              <w:t xml:space="preserve"> </w:t>
            </w:r>
            <w:r w:rsidR="00237524">
              <w:rPr>
                <w:rFonts w:ascii="Arial Narrow" w:hAnsi="Arial Narrow" w:cs="Arial"/>
                <w:sz w:val="18"/>
                <w:szCs w:val="18"/>
              </w:rPr>
              <w:t>dans le(s) document(s) suivant(s) :</w:t>
            </w:r>
          </w:p>
        </w:tc>
        <w:tc>
          <w:tcPr>
            <w:tcW w:w="1559" w:type="dxa"/>
            <w:gridSpan w:val="4"/>
            <w:tcBorders>
              <w:top w:val="nil"/>
              <w:bottom w:val="nil"/>
            </w:tcBorders>
            <w:shd w:val="clear" w:color="auto" w:fill="DAEEF3" w:themeFill="accent5" w:themeFillTint="33"/>
          </w:tcPr>
          <w:p w14:paraId="1BCB1F75" w14:textId="77777777" w:rsidR="00237524" w:rsidRPr="000E3D2D" w:rsidRDefault="000B1095" w:rsidP="00237524">
            <w:pPr>
              <w:pStyle w:val="Default"/>
              <w:ind w:left="340" w:hanging="340"/>
              <w:jc w:val="both"/>
              <w:rPr>
                <w:rFonts w:ascii="Arial Narrow" w:hAnsi="Arial Narrow" w:cs="Arial"/>
                <w:color w:val="auto"/>
                <w:sz w:val="18"/>
                <w:szCs w:val="18"/>
              </w:rPr>
            </w:pPr>
            <w:r>
              <w:rPr>
                <w:rFonts w:ascii="Arial Narrow" w:hAnsi="Arial Narrow" w:cs="Arial"/>
                <w:color w:val="auto"/>
                <w:sz w:val="18"/>
                <w:szCs w:val="18"/>
              </w:rPr>
              <w:t>CCTP et CRT</w:t>
            </w:r>
          </w:p>
        </w:tc>
      </w:tr>
      <w:tr w:rsidR="004E2416" w:rsidRPr="000E3D2D" w14:paraId="3A91262D" w14:textId="77777777" w:rsidTr="00E327A5">
        <w:trPr>
          <w:gridAfter w:val="1"/>
          <w:wAfter w:w="94" w:type="dxa"/>
        </w:trPr>
        <w:tc>
          <w:tcPr>
            <w:tcW w:w="4820" w:type="dxa"/>
            <w:gridSpan w:val="14"/>
            <w:tcBorders>
              <w:top w:val="nil"/>
              <w:bottom w:val="nil"/>
            </w:tcBorders>
          </w:tcPr>
          <w:p w14:paraId="5D705C48" w14:textId="77777777" w:rsidR="004E2416" w:rsidRPr="000E3D2D" w:rsidRDefault="000B1095" w:rsidP="009B0E1A">
            <w:pPr>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1"/>
                  </w:checkBox>
                </w:ffData>
              </w:fldChar>
            </w:r>
            <w:r>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Pr>
                <w:rFonts w:ascii="Arial Narrow" w:hAnsi="Arial Narrow" w:cs="Arial"/>
                <w:sz w:val="18"/>
                <w:szCs w:val="18"/>
              </w:rPr>
              <w:fldChar w:fldCharType="end"/>
            </w:r>
            <w:r w:rsidR="004E2416" w:rsidRPr="000E3D2D">
              <w:rPr>
                <w:rFonts w:ascii="Arial Narrow" w:hAnsi="Arial Narrow" w:cs="Arial"/>
                <w:sz w:val="18"/>
                <w:szCs w:val="18"/>
              </w:rPr>
              <w:t> </w:t>
            </w:r>
            <w:proofErr w:type="gramStart"/>
            <w:r w:rsidR="004E2416" w:rsidRPr="000E3D2D">
              <w:rPr>
                <w:rFonts w:ascii="Arial Narrow" w:hAnsi="Arial Narrow" w:cs="Arial"/>
                <w:sz w:val="18"/>
                <w:szCs w:val="18"/>
              </w:rPr>
              <w:t>fixés</w:t>
            </w:r>
            <w:proofErr w:type="gramEnd"/>
            <w:r w:rsidR="004E2416" w:rsidRPr="000E3D2D">
              <w:rPr>
                <w:rFonts w:ascii="Arial Narrow" w:hAnsi="Arial Narrow" w:cs="Arial"/>
                <w:sz w:val="18"/>
                <w:szCs w:val="18"/>
              </w:rPr>
              <w:t xml:space="preserve"> dans la proposition du TITULAIRE</w:t>
            </w:r>
          </w:p>
        </w:tc>
      </w:tr>
      <w:tr w:rsidR="004E2416" w:rsidRPr="000E3D2D" w14:paraId="5634CEB9" w14:textId="77777777" w:rsidTr="00E327A5">
        <w:trPr>
          <w:gridAfter w:val="1"/>
          <w:wAfter w:w="94" w:type="dxa"/>
        </w:trPr>
        <w:tc>
          <w:tcPr>
            <w:tcW w:w="4820" w:type="dxa"/>
            <w:gridSpan w:val="14"/>
            <w:tcBorders>
              <w:top w:val="nil"/>
              <w:bottom w:val="nil"/>
            </w:tcBorders>
          </w:tcPr>
          <w:p w14:paraId="6D725507" w14:textId="77777777" w:rsidR="004E2416" w:rsidRPr="000E3D2D" w:rsidRDefault="00796964" w:rsidP="009B0E1A">
            <w:pPr>
              <w:pStyle w:val="Default"/>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56"/>
                  <w:enabled/>
                  <w:calcOnExit w:val="0"/>
                  <w:checkBox>
                    <w:sizeAuto/>
                    <w:default w:val="0"/>
                  </w:checkBox>
                </w:ffData>
              </w:fldChar>
            </w:r>
            <w:bookmarkStart w:id="15" w:name="CaseACocher56"/>
            <w:r>
              <w:rPr>
                <w:rFonts w:ascii="Arial Narrow" w:hAnsi="Arial Narrow" w:cs="Arial"/>
                <w:color w:val="auto"/>
                <w:sz w:val="18"/>
                <w:szCs w:val="18"/>
              </w:rPr>
              <w:instrText xml:space="preserve"> FORMCHECKBOX </w:instrText>
            </w:r>
            <w:r w:rsidR="00A05D3D">
              <w:rPr>
                <w:rFonts w:ascii="Arial Narrow" w:hAnsi="Arial Narrow" w:cs="Arial"/>
                <w:color w:val="auto"/>
                <w:sz w:val="18"/>
                <w:szCs w:val="18"/>
              </w:rPr>
            </w:r>
            <w:r w:rsidR="00A05D3D">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5"/>
            <w:r w:rsidR="007C0F0F" w:rsidRPr="000E3D2D">
              <w:rPr>
                <w:rFonts w:ascii="Arial Narrow" w:hAnsi="Arial Narrow" w:cs="Arial"/>
                <w:color w:val="auto"/>
                <w:sz w:val="18"/>
                <w:szCs w:val="18"/>
              </w:rPr>
              <w:t> </w:t>
            </w:r>
            <w:proofErr w:type="gramStart"/>
            <w:r w:rsidR="007C0F0F" w:rsidRPr="000E3D2D">
              <w:rPr>
                <w:rFonts w:ascii="Arial Narrow" w:hAnsi="Arial Narrow" w:cs="Arial"/>
                <w:color w:val="auto"/>
                <w:sz w:val="18"/>
                <w:szCs w:val="18"/>
              </w:rPr>
              <w:t>fixés</w:t>
            </w:r>
            <w:proofErr w:type="gramEnd"/>
            <w:r w:rsidR="007C0F0F" w:rsidRPr="000E3D2D">
              <w:rPr>
                <w:rFonts w:ascii="Arial Narrow" w:hAnsi="Arial Narrow" w:cs="Arial"/>
                <w:color w:val="auto"/>
                <w:sz w:val="18"/>
                <w:szCs w:val="18"/>
              </w:rPr>
              <w:t xml:space="preserve"> comme suit :</w:t>
            </w:r>
          </w:p>
        </w:tc>
      </w:tr>
      <w:tr w:rsidR="00DF734C" w:rsidRPr="000E3D2D" w14:paraId="603CCE46" w14:textId="77777777" w:rsidTr="00E327A5">
        <w:trPr>
          <w:trHeight w:val="163"/>
        </w:trPr>
        <w:tc>
          <w:tcPr>
            <w:tcW w:w="236" w:type="dxa"/>
            <w:tcBorders>
              <w:top w:val="nil"/>
            </w:tcBorders>
            <w:shd w:val="clear" w:color="auto" w:fill="auto"/>
          </w:tcPr>
          <w:p w14:paraId="42EB7FAD" w14:textId="77777777" w:rsidR="00DF734C" w:rsidRPr="000E3D2D" w:rsidRDefault="00DF734C" w:rsidP="008D17EB">
            <w:pPr>
              <w:pStyle w:val="Default"/>
              <w:rPr>
                <w:rFonts w:ascii="Arial Narrow" w:hAnsi="Arial Narrow" w:cs="Arial"/>
                <w:color w:val="auto"/>
                <w:sz w:val="18"/>
                <w:szCs w:val="18"/>
              </w:rPr>
            </w:pPr>
          </w:p>
        </w:tc>
        <w:tc>
          <w:tcPr>
            <w:tcW w:w="4678" w:type="dxa"/>
            <w:gridSpan w:val="14"/>
            <w:tcBorders>
              <w:top w:val="single" w:sz="4" w:space="0" w:color="B6DDE8" w:themeColor="accent5" w:themeTint="66"/>
            </w:tcBorders>
            <w:shd w:val="clear" w:color="auto" w:fill="DAEEF3" w:themeFill="accent5" w:themeFillTint="33"/>
          </w:tcPr>
          <w:p w14:paraId="5F8DDBF9" w14:textId="77777777" w:rsidR="006A04E6" w:rsidRPr="000E3D2D" w:rsidRDefault="006A04E6" w:rsidP="006A04E6">
            <w:pPr>
              <w:pStyle w:val="Default"/>
              <w:jc w:val="both"/>
              <w:rPr>
                <w:rFonts w:ascii="Arial Narrow" w:hAnsi="Arial Narrow" w:cs="Arial"/>
                <w:color w:val="auto"/>
                <w:sz w:val="18"/>
                <w:szCs w:val="18"/>
              </w:rPr>
            </w:pPr>
            <w:r>
              <w:rPr>
                <w:rFonts w:ascii="Arial Narrow" w:hAnsi="Arial Narrow" w:cs="Arial"/>
                <w:color w:val="auto"/>
                <w:sz w:val="18"/>
                <w:szCs w:val="18"/>
              </w:rPr>
              <w:t xml:space="preserve"> </w:t>
            </w:r>
          </w:p>
        </w:tc>
      </w:tr>
      <w:tr w:rsidR="004E2416" w:rsidRPr="000E3D2D" w14:paraId="1306F6EF" w14:textId="77777777" w:rsidTr="00E327A5">
        <w:trPr>
          <w:gridAfter w:val="1"/>
          <w:wAfter w:w="94" w:type="dxa"/>
        </w:trPr>
        <w:tc>
          <w:tcPr>
            <w:tcW w:w="4820" w:type="dxa"/>
            <w:gridSpan w:val="14"/>
            <w:tcBorders>
              <w:bottom w:val="nil"/>
            </w:tcBorders>
          </w:tcPr>
          <w:p w14:paraId="17C24613" w14:textId="77777777" w:rsidR="004E2416" w:rsidRPr="000E3D2D" w:rsidRDefault="0044478B" w:rsidP="003A5FB5">
            <w:pPr>
              <w:jc w:val="both"/>
              <w:rPr>
                <w:rFonts w:ascii="Arial Narrow" w:hAnsi="Arial Narrow" w:cs="Arial"/>
                <w:sz w:val="18"/>
                <w:szCs w:val="18"/>
              </w:rPr>
            </w:pPr>
            <w:r w:rsidRPr="000E3D2D">
              <w:rPr>
                <w:rFonts w:ascii="Arial Narrow" w:hAnsi="Arial Narrow" w:cs="Arial"/>
                <w:sz w:val="18"/>
                <w:szCs w:val="18"/>
              </w:rPr>
              <w:t>La livraison</w:t>
            </w:r>
            <w:r w:rsidR="007C0F0F" w:rsidRPr="000E3D2D">
              <w:rPr>
                <w:rFonts w:ascii="Arial Narrow" w:hAnsi="Arial Narrow" w:cs="Arial"/>
                <w:sz w:val="18"/>
                <w:szCs w:val="18"/>
              </w:rPr>
              <w:t xml:space="preserve">, l’installation et la mise en service ainsi que </w:t>
            </w:r>
            <w:r w:rsidR="00FD05BB" w:rsidRPr="000E3D2D">
              <w:rPr>
                <w:rFonts w:ascii="Arial Narrow" w:hAnsi="Arial Narrow" w:cs="Arial"/>
                <w:sz w:val="18"/>
                <w:szCs w:val="18"/>
              </w:rPr>
              <w:t>l</w:t>
            </w:r>
            <w:r w:rsidRPr="000E3D2D">
              <w:rPr>
                <w:rFonts w:ascii="Arial Narrow" w:hAnsi="Arial Narrow" w:cs="Arial"/>
                <w:sz w:val="18"/>
                <w:szCs w:val="18"/>
              </w:rPr>
              <w:t xml:space="preserve">e suivi d’exécution </w:t>
            </w:r>
            <w:r w:rsidR="007C0F0F" w:rsidRPr="000E3D2D">
              <w:rPr>
                <w:rFonts w:ascii="Arial Narrow" w:hAnsi="Arial Narrow" w:cs="Arial"/>
                <w:sz w:val="18"/>
                <w:szCs w:val="18"/>
              </w:rPr>
              <w:t xml:space="preserve">s’effectuent comme prévu </w:t>
            </w:r>
            <w:r w:rsidR="00EC2882" w:rsidRPr="000E3D2D">
              <w:rPr>
                <w:rFonts w:ascii="Arial Narrow" w:hAnsi="Arial Narrow" w:cs="Arial"/>
                <w:sz w:val="18"/>
                <w:szCs w:val="18"/>
              </w:rPr>
              <w:t>dans les pièces du marché</w:t>
            </w:r>
            <w:r w:rsidR="00533F17">
              <w:rPr>
                <w:rFonts w:ascii="Arial Narrow" w:hAnsi="Arial Narrow" w:cs="Arial"/>
                <w:sz w:val="18"/>
                <w:szCs w:val="18"/>
              </w:rPr>
              <w:t xml:space="preserve"> /de l’accord cadre</w:t>
            </w:r>
            <w:r w:rsidR="007C0F0F" w:rsidRPr="000E3D2D">
              <w:rPr>
                <w:rFonts w:ascii="Arial Narrow" w:hAnsi="Arial Narrow" w:cs="Arial"/>
                <w:sz w:val="18"/>
                <w:szCs w:val="18"/>
              </w:rPr>
              <w:t xml:space="preserve"> ou, à défaut, conformément au CCAG applicable. Le TITULAIRE est responsable de tous les dommages matériels et/ou corporels du fait de l’exécution des prestations objet du marché</w:t>
            </w:r>
            <w:r w:rsidR="00533F17">
              <w:rPr>
                <w:rFonts w:ascii="Arial Narrow" w:hAnsi="Arial Narrow" w:cs="Arial"/>
                <w:sz w:val="18"/>
                <w:szCs w:val="18"/>
              </w:rPr>
              <w:t xml:space="preserve"> /accord cadre</w:t>
            </w:r>
            <w:r w:rsidR="007C0F0F" w:rsidRPr="000E3D2D">
              <w:rPr>
                <w:rFonts w:ascii="Arial Narrow" w:hAnsi="Arial Narrow" w:cs="Arial"/>
                <w:sz w:val="18"/>
                <w:szCs w:val="18"/>
              </w:rPr>
              <w:t>.</w:t>
            </w:r>
            <w:r w:rsidR="007609B2" w:rsidRPr="000E3D2D">
              <w:rPr>
                <w:rFonts w:ascii="Arial Narrow" w:hAnsi="Arial Narrow" w:cs="Arial"/>
                <w:sz w:val="18"/>
                <w:szCs w:val="18"/>
              </w:rPr>
              <w:t xml:space="preserve"> Le TITULAIRE est tenu à une obligation générale de conseil sur les conséquences et les risques de toute nature concernant l’exécution et les limites des prestations</w:t>
            </w:r>
            <w:r w:rsidR="00F504CC">
              <w:rPr>
                <w:rFonts w:ascii="Arial Narrow" w:hAnsi="Arial Narrow" w:cs="Arial"/>
                <w:sz w:val="18"/>
                <w:szCs w:val="18"/>
              </w:rPr>
              <w:t xml:space="preserve"> afin de protéger au mieux les intérêts du CNRS</w:t>
            </w:r>
            <w:r w:rsidR="007609B2" w:rsidRPr="000E3D2D">
              <w:rPr>
                <w:rFonts w:ascii="Arial Narrow" w:hAnsi="Arial Narrow" w:cs="Arial"/>
                <w:sz w:val="18"/>
                <w:szCs w:val="18"/>
              </w:rPr>
              <w:t>.</w:t>
            </w:r>
          </w:p>
        </w:tc>
      </w:tr>
      <w:tr w:rsidR="00FB36D8" w:rsidRPr="000E3D2D" w14:paraId="4FE0B910" w14:textId="77777777" w:rsidTr="00E327A5">
        <w:trPr>
          <w:gridAfter w:val="1"/>
          <w:wAfter w:w="94" w:type="dxa"/>
        </w:trPr>
        <w:tc>
          <w:tcPr>
            <w:tcW w:w="4820" w:type="dxa"/>
            <w:gridSpan w:val="14"/>
            <w:tcBorders>
              <w:top w:val="nil"/>
              <w:bottom w:val="nil"/>
            </w:tcBorders>
          </w:tcPr>
          <w:p w14:paraId="0D3BF2DD" w14:textId="77777777" w:rsidR="00FB36D8" w:rsidRPr="006614EF" w:rsidRDefault="00FB36D8" w:rsidP="00787725">
            <w:pPr>
              <w:jc w:val="both"/>
              <w:rPr>
                <w:rFonts w:ascii="Arial Narrow" w:hAnsi="Arial Narrow" w:cs="Arial"/>
                <w:sz w:val="18"/>
                <w:szCs w:val="18"/>
              </w:rPr>
            </w:pPr>
            <w:r w:rsidRPr="006614EF">
              <w:rPr>
                <w:rFonts w:ascii="Arial Narrow" w:hAnsi="Arial Narrow" w:cs="Arial"/>
                <w:sz w:val="18"/>
                <w:szCs w:val="18"/>
              </w:rPr>
              <w:t>Le titulaire s’engage à fournir à la livraison toute documentation</w:t>
            </w:r>
            <w:r>
              <w:rPr>
                <w:rFonts w:ascii="Arial Narrow" w:hAnsi="Arial Narrow" w:cs="Arial"/>
                <w:sz w:val="18"/>
                <w:szCs w:val="18"/>
              </w:rPr>
              <w:t xml:space="preserve"> </w:t>
            </w:r>
            <w:r w:rsidRPr="006614EF">
              <w:rPr>
                <w:rFonts w:ascii="Arial Narrow" w:hAnsi="Arial Narrow" w:cs="Arial"/>
                <w:sz w:val="18"/>
                <w:szCs w:val="18"/>
              </w:rPr>
              <w:t>(à jour) permettant d’assurer la maintenance et le</w:t>
            </w:r>
            <w:r>
              <w:rPr>
                <w:rFonts w:ascii="Arial Narrow" w:hAnsi="Arial Narrow" w:cs="Arial"/>
                <w:sz w:val="18"/>
                <w:szCs w:val="18"/>
              </w:rPr>
              <w:t xml:space="preserve"> </w:t>
            </w:r>
            <w:r w:rsidRPr="006614EF">
              <w:rPr>
                <w:rFonts w:ascii="Arial Narrow" w:hAnsi="Arial Narrow" w:cs="Arial"/>
                <w:sz w:val="18"/>
                <w:szCs w:val="18"/>
              </w:rPr>
              <w:t>fonctionnement correct du matériel. Ce</w:t>
            </w:r>
            <w:r>
              <w:rPr>
                <w:rFonts w:ascii="Arial Narrow" w:hAnsi="Arial Narrow" w:cs="Arial"/>
                <w:sz w:val="18"/>
                <w:szCs w:val="18"/>
              </w:rPr>
              <w:t xml:space="preserve">tte documentation </w:t>
            </w:r>
            <w:r w:rsidRPr="006614EF">
              <w:rPr>
                <w:rFonts w:ascii="Arial Narrow" w:hAnsi="Arial Narrow" w:cs="Arial"/>
                <w:sz w:val="18"/>
                <w:szCs w:val="18"/>
              </w:rPr>
              <w:t>est rédigée en</w:t>
            </w:r>
            <w:r>
              <w:rPr>
                <w:rFonts w:ascii="Arial Narrow" w:hAnsi="Arial Narrow" w:cs="Arial"/>
                <w:sz w:val="18"/>
                <w:szCs w:val="18"/>
              </w:rPr>
              <w:t xml:space="preserve"> </w:t>
            </w:r>
            <w:r w:rsidRPr="006614EF">
              <w:rPr>
                <w:rFonts w:ascii="Arial Narrow" w:hAnsi="Arial Narrow" w:cs="Arial"/>
                <w:sz w:val="18"/>
                <w:szCs w:val="18"/>
              </w:rPr>
              <w:t>langue française</w:t>
            </w:r>
            <w:r>
              <w:rPr>
                <w:rFonts w:ascii="Arial Narrow" w:hAnsi="Arial Narrow" w:cs="Arial"/>
                <w:sz w:val="18"/>
                <w:szCs w:val="18"/>
              </w:rPr>
              <w:t xml:space="preserve"> ou dans les langues précisées dans les documents particuliers du contrat. E</w:t>
            </w:r>
            <w:r w:rsidRPr="006614EF">
              <w:rPr>
                <w:rFonts w:ascii="Arial Narrow" w:hAnsi="Arial Narrow" w:cs="Arial"/>
                <w:sz w:val="18"/>
                <w:szCs w:val="18"/>
              </w:rPr>
              <w:t>lle est fournie sans supplément de prix.</w:t>
            </w:r>
          </w:p>
        </w:tc>
      </w:tr>
      <w:tr w:rsidR="004C3246" w:rsidRPr="000E3D2D" w14:paraId="5B7D0BEA" w14:textId="77777777" w:rsidTr="00E327A5">
        <w:trPr>
          <w:gridAfter w:val="1"/>
          <w:wAfter w:w="94" w:type="dxa"/>
        </w:trPr>
        <w:sdt>
          <w:sdtPr>
            <w:rPr>
              <w:rFonts w:ascii="Arial Narrow" w:hAnsi="Arial Narrow" w:cs="Arial"/>
              <w:color w:val="00294B"/>
              <w:sz w:val="18"/>
              <w:szCs w:val="18"/>
            </w:rPr>
            <w:alias w:val="OBLIGATION"/>
            <w:tag w:val="OBLIGATION"/>
            <w:id w:val="-617134117"/>
            <w:placeholder>
              <w:docPart w:val="897B59EE67D04EE5B1B45A3FB5ECF7E3"/>
            </w:placeholder>
            <w:dropDownList>
              <w:listItem w:displayText="Le marché / l'accord cadre constitue une obligation de résultat pour le TITULAIRE." w:value="Le marché / l'accord cadre constitue une obligation de résultat pour le TITULAIRE."/>
              <w:listItem w:displayText=" " w:value=" "/>
            </w:dropDownList>
          </w:sdtPr>
          <w:sdtEndPr/>
          <w:sdtContent>
            <w:tc>
              <w:tcPr>
                <w:tcW w:w="4820" w:type="dxa"/>
                <w:gridSpan w:val="14"/>
                <w:tcBorders>
                  <w:top w:val="nil"/>
                  <w:bottom w:val="single" w:sz="4" w:space="0" w:color="B6DDE8" w:themeColor="accent5" w:themeTint="66"/>
                </w:tcBorders>
              </w:tcPr>
              <w:p w14:paraId="7B287E2A" w14:textId="77777777" w:rsidR="004C3246" w:rsidRPr="000E3D2D" w:rsidRDefault="00533F17" w:rsidP="004C3246">
                <w:pPr>
                  <w:jc w:val="both"/>
                  <w:rPr>
                    <w:rFonts w:ascii="Arial Narrow" w:hAnsi="Arial Narrow" w:cs="Arial"/>
                    <w:i/>
                    <w:sz w:val="18"/>
                    <w:szCs w:val="18"/>
                  </w:rPr>
                </w:pPr>
                <w:r>
                  <w:rPr>
                    <w:rFonts w:ascii="Arial Narrow" w:hAnsi="Arial Narrow" w:cs="Arial"/>
                    <w:color w:val="00294B"/>
                    <w:sz w:val="18"/>
                    <w:szCs w:val="18"/>
                  </w:rPr>
                  <w:t>Le marché / l'accord cadre constitue une obligation de résultat pour le TITULAIRE.</w:t>
                </w:r>
              </w:p>
            </w:tc>
          </w:sdtContent>
        </w:sdt>
      </w:tr>
      <w:tr w:rsidR="00BF0831" w:rsidRPr="000E3D2D" w14:paraId="759DA47B" w14:textId="77777777" w:rsidTr="00E327A5">
        <w:trPr>
          <w:gridAfter w:val="1"/>
          <w:wAfter w:w="94" w:type="dxa"/>
        </w:trPr>
        <w:tc>
          <w:tcPr>
            <w:tcW w:w="4820" w:type="dxa"/>
            <w:gridSpan w:val="14"/>
            <w:tcBorders>
              <w:top w:val="single" w:sz="4" w:space="0" w:color="B6DDE8" w:themeColor="accent5" w:themeTint="66"/>
            </w:tcBorders>
          </w:tcPr>
          <w:p w14:paraId="673EF72F" w14:textId="77777777" w:rsidR="00BF0831" w:rsidRPr="000E3D2D" w:rsidRDefault="00BF0831" w:rsidP="00DA7567">
            <w:pPr>
              <w:jc w:val="both"/>
              <w:rPr>
                <w:rFonts w:ascii="Arial Narrow" w:hAnsi="Arial Narrow" w:cs="Arial"/>
                <w:i/>
                <w:sz w:val="18"/>
                <w:szCs w:val="18"/>
              </w:rPr>
            </w:pPr>
            <w:r w:rsidRPr="000E3D2D">
              <w:rPr>
                <w:rFonts w:ascii="Arial Narrow" w:hAnsi="Arial Narrow" w:cs="Arial"/>
                <w:i/>
                <w:sz w:val="18"/>
                <w:szCs w:val="18"/>
              </w:rPr>
              <w:t>Précisions relatives aux modalités d’exécution</w:t>
            </w:r>
            <w:r w:rsidR="00456E0D" w:rsidRPr="000E3D2D">
              <w:rPr>
                <w:rFonts w:ascii="Arial Narrow" w:hAnsi="Arial Narrow" w:cs="Arial"/>
                <w:i/>
                <w:sz w:val="18"/>
                <w:szCs w:val="18"/>
              </w:rPr>
              <w:t>,</w:t>
            </w:r>
            <w:r w:rsidRPr="000E3D2D">
              <w:rPr>
                <w:rFonts w:ascii="Arial Narrow" w:hAnsi="Arial Narrow" w:cs="Arial"/>
                <w:i/>
                <w:sz w:val="18"/>
                <w:szCs w:val="18"/>
              </w:rPr>
              <w:t xml:space="preserve"> le cas échéant :</w:t>
            </w:r>
          </w:p>
        </w:tc>
      </w:tr>
      <w:tr w:rsidR="00BF0831" w:rsidRPr="000E3D2D" w14:paraId="36041902" w14:textId="77777777" w:rsidTr="00E327A5">
        <w:trPr>
          <w:gridAfter w:val="1"/>
          <w:wAfter w:w="94" w:type="dxa"/>
          <w:trHeight w:val="136"/>
        </w:trPr>
        <w:tc>
          <w:tcPr>
            <w:tcW w:w="4820" w:type="dxa"/>
            <w:gridSpan w:val="14"/>
            <w:shd w:val="clear" w:color="auto" w:fill="DAEEF3" w:themeFill="accent5" w:themeFillTint="33"/>
          </w:tcPr>
          <w:p w14:paraId="3BBBFDCB" w14:textId="77777777" w:rsidR="000E3D2D" w:rsidRPr="000E3D2D" w:rsidRDefault="000B1095" w:rsidP="008D17EB">
            <w:pPr>
              <w:rPr>
                <w:rFonts w:ascii="Arial Narrow" w:hAnsi="Arial Narrow" w:cs="Arial"/>
                <w:sz w:val="18"/>
                <w:szCs w:val="18"/>
              </w:rPr>
            </w:pPr>
            <w:r>
              <w:rPr>
                <w:rFonts w:ascii="Arial Narrow" w:hAnsi="Arial Narrow" w:cs="Arial"/>
                <w:sz w:val="18"/>
                <w:szCs w:val="18"/>
              </w:rPr>
              <w:t>Le présent accord cadre est exécuté par bons de commande au fur et à mesure de la survenance du besoin</w:t>
            </w:r>
          </w:p>
        </w:tc>
      </w:tr>
      <w:tr w:rsidR="00325360" w:rsidRPr="000E3D2D" w14:paraId="7634BE22" w14:textId="77777777" w:rsidTr="00E327A5">
        <w:trPr>
          <w:gridAfter w:val="1"/>
          <w:wAfter w:w="94" w:type="dxa"/>
        </w:trPr>
        <w:tc>
          <w:tcPr>
            <w:tcW w:w="4820" w:type="dxa"/>
            <w:gridSpan w:val="14"/>
          </w:tcPr>
          <w:p w14:paraId="56402769" w14:textId="77777777" w:rsidR="00325360" w:rsidRPr="000E3D2D" w:rsidRDefault="00325360"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PENALITES</w:t>
            </w:r>
          </w:p>
        </w:tc>
      </w:tr>
      <w:tr w:rsidR="00325360" w:rsidRPr="000E3D2D" w14:paraId="214A66E4" w14:textId="77777777" w:rsidTr="00E327A5">
        <w:trPr>
          <w:gridAfter w:val="1"/>
          <w:wAfter w:w="94" w:type="dxa"/>
        </w:trPr>
        <w:tc>
          <w:tcPr>
            <w:tcW w:w="4820" w:type="dxa"/>
            <w:gridSpan w:val="14"/>
          </w:tcPr>
          <w:p w14:paraId="606F1A22" w14:textId="77777777" w:rsidR="00325360" w:rsidRPr="000E3D2D" w:rsidRDefault="00325360" w:rsidP="00CD4757">
            <w:pPr>
              <w:jc w:val="both"/>
              <w:rPr>
                <w:rFonts w:ascii="Arial Narrow" w:hAnsi="Arial Narrow" w:cs="Arial"/>
                <w:sz w:val="18"/>
                <w:szCs w:val="18"/>
              </w:rPr>
            </w:pPr>
            <w:r w:rsidRPr="000E3D2D">
              <w:rPr>
                <w:rFonts w:ascii="Arial Narrow" w:hAnsi="Arial Narrow" w:cs="Arial"/>
                <w:sz w:val="18"/>
                <w:szCs w:val="18"/>
              </w:rPr>
              <w:t xml:space="preserve">En cas de </w:t>
            </w:r>
            <w:proofErr w:type="spellStart"/>
            <w:r w:rsidRPr="000E3D2D">
              <w:rPr>
                <w:rFonts w:ascii="Arial Narrow" w:hAnsi="Arial Narrow" w:cs="Arial"/>
                <w:sz w:val="18"/>
                <w:szCs w:val="18"/>
              </w:rPr>
              <w:t>non respect</w:t>
            </w:r>
            <w:proofErr w:type="spellEnd"/>
            <w:r w:rsidRPr="000E3D2D">
              <w:rPr>
                <w:rFonts w:ascii="Arial Narrow" w:hAnsi="Arial Narrow" w:cs="Arial"/>
                <w:sz w:val="18"/>
                <w:szCs w:val="18"/>
              </w:rPr>
              <w:t xml:space="preserve"> des délais contractuels qui lui sont imputables, le TITULAIRE </w:t>
            </w:r>
            <w:r w:rsidR="00CD4757">
              <w:rPr>
                <w:rFonts w:ascii="Arial Narrow" w:hAnsi="Arial Narrow" w:cs="Arial"/>
                <w:sz w:val="18"/>
                <w:szCs w:val="18"/>
              </w:rPr>
              <w:t xml:space="preserve">encourt </w:t>
            </w:r>
            <w:r w:rsidRPr="000E3D2D">
              <w:rPr>
                <w:rFonts w:ascii="Arial Narrow" w:hAnsi="Arial Narrow" w:cs="Arial"/>
                <w:sz w:val="18"/>
                <w:szCs w:val="18"/>
              </w:rPr>
              <w:t>des pénalités de retard</w:t>
            </w:r>
          </w:p>
        </w:tc>
      </w:tr>
      <w:tr w:rsidR="00325360" w:rsidRPr="000E3D2D" w14:paraId="1CAB486A" w14:textId="77777777" w:rsidTr="00E327A5">
        <w:trPr>
          <w:gridAfter w:val="1"/>
          <w:wAfter w:w="94" w:type="dxa"/>
        </w:trPr>
        <w:tc>
          <w:tcPr>
            <w:tcW w:w="4820" w:type="dxa"/>
            <w:gridSpan w:val="14"/>
          </w:tcPr>
          <w:p w14:paraId="3E59F8D1" w14:textId="37BD243E" w:rsidR="00325360" w:rsidRPr="000E3D2D" w:rsidRDefault="00E327A5" w:rsidP="0011604C">
            <w:pPr>
              <w:jc w:val="both"/>
              <w:rPr>
                <w:rFonts w:ascii="Arial Narrow" w:hAnsi="Arial Narrow" w:cs="Arial"/>
                <w:sz w:val="18"/>
                <w:szCs w:val="18"/>
              </w:rPr>
            </w:pPr>
            <w:r>
              <w:rPr>
                <w:rFonts w:ascii="Arial Narrow" w:hAnsi="Arial Narrow" w:cs="Arial"/>
                <w:noProof/>
                <w:sz w:val="18"/>
                <w:szCs w:val="18"/>
              </w:rPr>
              <w:drawing>
                <wp:inline distT="0" distB="0" distL="0" distR="0" wp14:anchorId="045251F8" wp14:editId="79AE88A5">
                  <wp:extent cx="142875" cy="142875"/>
                  <wp:effectExtent l="0" t="0" r="9525" b="9525"/>
                  <wp:docPr id="242" name="Image 2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325360" w:rsidRPr="000E3D2D">
              <w:rPr>
                <w:rFonts w:ascii="Arial Narrow" w:hAnsi="Arial Narrow" w:cs="Arial"/>
                <w:sz w:val="18"/>
                <w:szCs w:val="18"/>
              </w:rPr>
              <w:t> </w:t>
            </w:r>
            <w:proofErr w:type="gramStart"/>
            <w:r w:rsidR="00325360" w:rsidRPr="000E3D2D">
              <w:rPr>
                <w:rFonts w:ascii="Arial Narrow" w:hAnsi="Arial Narrow" w:cs="Arial"/>
                <w:sz w:val="18"/>
                <w:szCs w:val="18"/>
              </w:rPr>
              <w:t>conformément</w:t>
            </w:r>
            <w:proofErr w:type="gramEnd"/>
            <w:r w:rsidR="00325360" w:rsidRPr="000E3D2D">
              <w:rPr>
                <w:rFonts w:ascii="Arial Narrow" w:hAnsi="Arial Narrow" w:cs="Arial"/>
                <w:sz w:val="18"/>
                <w:szCs w:val="18"/>
              </w:rPr>
              <w:t xml:space="preserve"> aux </w:t>
            </w:r>
            <w:r w:rsidR="0011604C">
              <w:rPr>
                <w:rFonts w:ascii="Arial Narrow" w:hAnsi="Arial Narrow" w:cs="Arial"/>
                <w:sz w:val="18"/>
                <w:szCs w:val="18"/>
              </w:rPr>
              <w:t>stipulations</w:t>
            </w:r>
            <w:r w:rsidR="00325360" w:rsidRPr="000E3D2D">
              <w:rPr>
                <w:rFonts w:ascii="Arial Narrow" w:hAnsi="Arial Narrow" w:cs="Arial"/>
                <w:sz w:val="18"/>
                <w:szCs w:val="18"/>
              </w:rPr>
              <w:t xml:space="preserve"> des CGA du CNRS</w:t>
            </w:r>
          </w:p>
        </w:tc>
      </w:tr>
      <w:tr w:rsidR="00325360" w:rsidRPr="000E3D2D" w14:paraId="619E1AFC" w14:textId="77777777" w:rsidTr="00E327A5">
        <w:trPr>
          <w:gridAfter w:val="1"/>
          <w:wAfter w:w="94" w:type="dxa"/>
        </w:trPr>
        <w:tc>
          <w:tcPr>
            <w:tcW w:w="4820" w:type="dxa"/>
            <w:gridSpan w:val="14"/>
            <w:tcBorders>
              <w:bottom w:val="nil"/>
            </w:tcBorders>
          </w:tcPr>
          <w:p w14:paraId="7205BFDB" w14:textId="1CFB4B03" w:rsidR="00325360" w:rsidRPr="000E3D2D" w:rsidRDefault="00E327A5" w:rsidP="00103A92">
            <w:pPr>
              <w:ind w:left="284" w:hanging="284"/>
              <w:jc w:val="both"/>
              <w:rPr>
                <w:rFonts w:ascii="Arial Narrow" w:hAnsi="Arial Narrow" w:cs="Arial"/>
                <w:sz w:val="18"/>
                <w:szCs w:val="18"/>
              </w:rPr>
            </w:pPr>
            <w:r>
              <w:rPr>
                <w:rFonts w:ascii="Arial Narrow" w:hAnsi="Arial Narrow" w:cs="Arial"/>
                <w:noProof/>
                <w:sz w:val="18"/>
                <w:szCs w:val="18"/>
              </w:rPr>
              <w:drawing>
                <wp:inline distT="0" distB="0" distL="0" distR="0" wp14:anchorId="651F5A27" wp14:editId="3D05A798">
                  <wp:extent cx="142875" cy="142875"/>
                  <wp:effectExtent l="0" t="0" r="9525" b="9525"/>
                  <wp:docPr id="243" name="Image 2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325360" w:rsidRPr="000E3D2D">
              <w:rPr>
                <w:rFonts w:ascii="Arial Narrow" w:hAnsi="Arial Narrow" w:cs="Arial"/>
                <w:sz w:val="18"/>
                <w:szCs w:val="18"/>
              </w:rPr>
              <w:t> </w:t>
            </w:r>
            <w:proofErr w:type="gramStart"/>
            <w:r w:rsidR="00103A92">
              <w:rPr>
                <w:rFonts w:ascii="Arial Narrow" w:hAnsi="Arial Narrow" w:cs="Arial"/>
                <w:sz w:val="18"/>
                <w:szCs w:val="18"/>
              </w:rPr>
              <w:t>dans</w:t>
            </w:r>
            <w:proofErr w:type="gramEnd"/>
            <w:r w:rsidR="00103A92">
              <w:rPr>
                <w:rFonts w:ascii="Arial Narrow" w:hAnsi="Arial Narrow" w:cs="Arial"/>
                <w:sz w:val="18"/>
                <w:szCs w:val="18"/>
              </w:rPr>
              <w:t xml:space="preserve"> les conditions suivantes</w:t>
            </w:r>
            <w:r w:rsidR="00103A92" w:rsidRPr="000E3D2D">
              <w:rPr>
                <w:rFonts w:ascii="Arial Narrow" w:hAnsi="Arial Narrow" w:cs="Arial"/>
                <w:sz w:val="18"/>
                <w:szCs w:val="18"/>
              </w:rPr>
              <w:t xml:space="preserve"> </w:t>
            </w:r>
            <w:r w:rsidR="00103A92">
              <w:rPr>
                <w:rFonts w:ascii="Arial Narrow" w:hAnsi="Arial Narrow" w:cs="Arial"/>
                <w:sz w:val="18"/>
                <w:szCs w:val="18"/>
              </w:rPr>
              <w:t>(</w:t>
            </w:r>
            <w:r w:rsidR="00325360" w:rsidRPr="000E3D2D">
              <w:rPr>
                <w:rFonts w:ascii="Arial Narrow" w:hAnsi="Arial Narrow" w:cs="Arial"/>
                <w:sz w:val="18"/>
                <w:szCs w:val="18"/>
              </w:rPr>
              <w:t>par dérogation au CCAG applicable et aux CGA</w:t>
            </w:r>
            <w:r w:rsidR="004459AF" w:rsidRPr="000E3D2D">
              <w:rPr>
                <w:rFonts w:ascii="Arial Narrow" w:hAnsi="Arial Narrow" w:cs="Arial"/>
                <w:sz w:val="18"/>
                <w:szCs w:val="18"/>
              </w:rPr>
              <w:t xml:space="preserve"> du</w:t>
            </w:r>
            <w:r w:rsidR="00325360" w:rsidRPr="000E3D2D">
              <w:rPr>
                <w:rFonts w:ascii="Arial Narrow" w:hAnsi="Arial Narrow" w:cs="Arial"/>
                <w:sz w:val="18"/>
                <w:szCs w:val="18"/>
              </w:rPr>
              <w:t xml:space="preserve"> CNRS</w:t>
            </w:r>
            <w:r w:rsidR="0011604C">
              <w:rPr>
                <w:rFonts w:ascii="Arial Narrow" w:hAnsi="Arial Narrow" w:cs="Arial"/>
                <w:sz w:val="18"/>
                <w:szCs w:val="18"/>
              </w:rPr>
              <w:t xml:space="preserve"> </w:t>
            </w:r>
            <w:r w:rsidR="00103A92">
              <w:rPr>
                <w:rFonts w:ascii="Arial Narrow" w:hAnsi="Arial Narrow" w:cs="Arial"/>
                <w:sz w:val="18"/>
                <w:szCs w:val="18"/>
              </w:rPr>
              <w:t>lorsqu’ils sont visés)</w:t>
            </w:r>
            <w:r w:rsidR="0011604C">
              <w:rPr>
                <w:rFonts w:ascii="Arial Narrow" w:hAnsi="Arial Narrow" w:cs="Arial"/>
                <w:sz w:val="18"/>
                <w:szCs w:val="18"/>
              </w:rPr>
              <w:t> :</w:t>
            </w:r>
          </w:p>
        </w:tc>
      </w:tr>
      <w:tr w:rsidR="00B1106C" w:rsidRPr="000E3D2D" w14:paraId="45E18676" w14:textId="77777777" w:rsidTr="00E327A5">
        <w:trPr>
          <w:gridAfter w:val="1"/>
          <w:wAfter w:w="94" w:type="dxa"/>
        </w:trPr>
        <w:tc>
          <w:tcPr>
            <w:tcW w:w="4820" w:type="dxa"/>
            <w:gridSpan w:val="14"/>
            <w:tcBorders>
              <w:bottom w:val="nil"/>
            </w:tcBorders>
          </w:tcPr>
          <w:p w14:paraId="097E1B14" w14:textId="77777777" w:rsidR="00B1106C" w:rsidRPr="000E3D2D" w:rsidRDefault="00B1106C" w:rsidP="004921B7">
            <w:pPr>
              <w:jc w:val="both"/>
              <w:rPr>
                <w:rFonts w:ascii="Arial Narrow" w:hAnsi="Arial Narrow" w:cs="Arial"/>
                <w:sz w:val="18"/>
                <w:szCs w:val="18"/>
              </w:rPr>
            </w:pPr>
            <w:r w:rsidRPr="000E3D2D">
              <w:rPr>
                <w:rFonts w:ascii="Arial Narrow" w:hAnsi="Arial Narrow" w:cs="Arial"/>
                <w:sz w:val="18"/>
                <w:szCs w:val="18"/>
              </w:rPr>
              <w:t>Si une admission</w:t>
            </w:r>
            <w:r>
              <w:rPr>
                <w:rFonts w:ascii="Arial Narrow" w:hAnsi="Arial Narrow" w:cs="Arial"/>
                <w:sz w:val="18"/>
                <w:szCs w:val="18"/>
              </w:rPr>
              <w:t>/réception</w:t>
            </w:r>
            <w:r w:rsidRPr="000E3D2D">
              <w:rPr>
                <w:rFonts w:ascii="Arial Narrow" w:hAnsi="Arial Narrow" w:cs="Arial"/>
                <w:sz w:val="18"/>
                <w:szCs w:val="18"/>
              </w:rPr>
              <w:t xml:space="preserve"> ne peut être prononcée, du fait du TITULAIRE, ces mêmes pénalités s’appliquent jusqu'à ce que l’admission</w:t>
            </w:r>
            <w:r>
              <w:rPr>
                <w:rFonts w:ascii="Arial Narrow" w:hAnsi="Arial Narrow" w:cs="Arial"/>
                <w:sz w:val="18"/>
                <w:szCs w:val="18"/>
              </w:rPr>
              <w:t>/réception</w:t>
            </w:r>
            <w:r w:rsidRPr="000E3D2D">
              <w:rPr>
                <w:rFonts w:ascii="Arial Narrow" w:hAnsi="Arial Narrow" w:cs="Arial"/>
                <w:sz w:val="18"/>
                <w:szCs w:val="18"/>
              </w:rPr>
              <w:t xml:space="preserve"> soit prononcée. Toutefois, le CNRS peut décider de proroger ces délais. Il en informe formellement le TITULAIRE.</w:t>
            </w:r>
          </w:p>
        </w:tc>
      </w:tr>
      <w:tr w:rsidR="003D6421" w:rsidRPr="000E3D2D" w14:paraId="56C2C02A" w14:textId="77777777" w:rsidTr="00E327A5">
        <w:trPr>
          <w:gridAfter w:val="1"/>
          <w:wAfter w:w="94" w:type="dxa"/>
        </w:trPr>
        <w:tc>
          <w:tcPr>
            <w:tcW w:w="4820" w:type="dxa"/>
            <w:gridSpan w:val="14"/>
            <w:tcBorders>
              <w:top w:val="nil"/>
            </w:tcBorders>
            <w:shd w:val="clear" w:color="auto" w:fill="auto"/>
          </w:tcPr>
          <w:p w14:paraId="77F03F8B" w14:textId="77777777" w:rsidR="003D6421" w:rsidRPr="003D6421" w:rsidRDefault="00AA1C55" w:rsidP="00AA1C55">
            <w:pPr>
              <w:jc w:val="both"/>
              <w:rPr>
                <w:rFonts w:ascii="Arial Narrow" w:hAnsi="Arial Narrow" w:cs="Arial"/>
                <w:sz w:val="18"/>
                <w:szCs w:val="18"/>
              </w:rPr>
            </w:pPr>
            <w:r>
              <w:rPr>
                <w:rFonts w:ascii="Arial Narrow" w:hAnsi="Arial Narrow" w:cs="Arial"/>
                <w:sz w:val="18"/>
                <w:szCs w:val="18"/>
              </w:rPr>
              <w:t>L</w:t>
            </w:r>
            <w:r w:rsidR="003D6421" w:rsidRPr="003D6421">
              <w:rPr>
                <w:rFonts w:ascii="Arial Narrow" w:hAnsi="Arial Narrow" w:cs="Arial"/>
                <w:sz w:val="18"/>
                <w:szCs w:val="18"/>
              </w:rPr>
              <w:t xml:space="preserve">es clauses de variation de prix </w:t>
            </w:r>
            <w:r w:rsidR="003D6421">
              <w:rPr>
                <w:rFonts w:ascii="Arial Narrow" w:hAnsi="Arial Narrow" w:cs="Arial"/>
                <w:sz w:val="18"/>
                <w:szCs w:val="18"/>
              </w:rPr>
              <w:t xml:space="preserve">éventuellement prévues par le marché </w:t>
            </w:r>
            <w:r w:rsidR="003D6421" w:rsidRPr="003D6421">
              <w:rPr>
                <w:rFonts w:ascii="Arial Narrow" w:hAnsi="Arial Narrow" w:cs="Arial"/>
                <w:sz w:val="18"/>
                <w:szCs w:val="18"/>
              </w:rPr>
              <w:t>ne sont pas applicables</w:t>
            </w:r>
            <w:r w:rsidR="003D6421">
              <w:rPr>
                <w:rFonts w:ascii="Arial Narrow" w:hAnsi="Arial Narrow" w:cs="Arial"/>
                <w:sz w:val="18"/>
                <w:szCs w:val="18"/>
              </w:rPr>
              <w:t xml:space="preserve"> aux pénalités</w:t>
            </w:r>
            <w:r w:rsidR="003D6421" w:rsidRPr="003D6421">
              <w:rPr>
                <w:rFonts w:ascii="Arial Narrow" w:hAnsi="Arial Narrow" w:cs="Arial"/>
                <w:sz w:val="18"/>
                <w:szCs w:val="18"/>
              </w:rPr>
              <w:t>.</w:t>
            </w:r>
          </w:p>
        </w:tc>
      </w:tr>
      <w:tr w:rsidR="00325360" w:rsidRPr="000E3D2D" w14:paraId="70F7AD0F" w14:textId="77777777" w:rsidTr="00E327A5">
        <w:trPr>
          <w:gridAfter w:val="1"/>
          <w:wAfter w:w="94" w:type="dxa"/>
        </w:trPr>
        <w:tc>
          <w:tcPr>
            <w:tcW w:w="4820" w:type="dxa"/>
            <w:gridSpan w:val="14"/>
            <w:shd w:val="clear" w:color="auto" w:fill="auto"/>
          </w:tcPr>
          <w:p w14:paraId="0852F117" w14:textId="77777777" w:rsidR="00325360" w:rsidRPr="000E3D2D" w:rsidRDefault="00DA7567" w:rsidP="00E417BC">
            <w:pPr>
              <w:jc w:val="both"/>
              <w:rPr>
                <w:rFonts w:ascii="Arial Narrow" w:hAnsi="Arial Narrow" w:cs="Arial"/>
                <w:i/>
                <w:sz w:val="18"/>
                <w:szCs w:val="18"/>
              </w:rPr>
            </w:pPr>
            <w:r w:rsidRPr="000E3D2D">
              <w:rPr>
                <w:sz w:val="18"/>
                <w:szCs w:val="18"/>
              </w:rPr>
              <w:br w:type="column"/>
            </w:r>
            <w:r w:rsidR="00325360" w:rsidRPr="000E3D2D">
              <w:rPr>
                <w:rFonts w:ascii="Arial Narrow" w:hAnsi="Arial Narrow" w:cs="Arial"/>
                <w:i/>
                <w:sz w:val="18"/>
                <w:szCs w:val="18"/>
              </w:rPr>
              <w:t>Précisions relatives aux pénalités</w:t>
            </w:r>
            <w:r w:rsidR="00456E0D" w:rsidRPr="000E3D2D">
              <w:rPr>
                <w:rFonts w:ascii="Arial Narrow" w:hAnsi="Arial Narrow" w:cs="Arial"/>
                <w:i/>
                <w:sz w:val="18"/>
                <w:szCs w:val="18"/>
              </w:rPr>
              <w:t>, le cas échéant</w:t>
            </w:r>
            <w:r w:rsidR="00325360" w:rsidRPr="000E3D2D">
              <w:rPr>
                <w:rFonts w:ascii="Arial Narrow" w:hAnsi="Arial Narrow" w:cs="Arial"/>
                <w:i/>
                <w:sz w:val="18"/>
                <w:szCs w:val="18"/>
              </w:rPr>
              <w:t> :</w:t>
            </w:r>
          </w:p>
        </w:tc>
      </w:tr>
      <w:tr w:rsidR="00325360" w:rsidRPr="000E3D2D" w14:paraId="58C5366E" w14:textId="77777777" w:rsidTr="00E327A5">
        <w:trPr>
          <w:gridAfter w:val="1"/>
          <w:wAfter w:w="94" w:type="dxa"/>
          <w:trHeight w:val="137"/>
        </w:trPr>
        <w:tc>
          <w:tcPr>
            <w:tcW w:w="4820" w:type="dxa"/>
            <w:gridSpan w:val="14"/>
            <w:shd w:val="clear" w:color="auto" w:fill="DAEEF3" w:themeFill="accent5" w:themeFillTint="33"/>
          </w:tcPr>
          <w:p w14:paraId="68B71102" w14:textId="77777777" w:rsidR="0079176E" w:rsidRPr="004B4DC0" w:rsidRDefault="0079176E" w:rsidP="0079176E">
            <w:pPr>
              <w:pStyle w:val="Default"/>
              <w:rPr>
                <w:rFonts w:ascii="Arial" w:hAnsi="Arial" w:cs="Arial"/>
                <w:color w:val="auto"/>
              </w:rPr>
            </w:pPr>
            <w:r w:rsidRPr="004B4DC0">
              <w:rPr>
                <w:rFonts w:ascii="Arial Narrow" w:hAnsi="Arial Narrow" w:cs="Arial"/>
                <w:color w:val="auto"/>
                <w:sz w:val="18"/>
                <w:szCs w:val="18"/>
              </w:rPr>
              <w:t xml:space="preserve">En cas de non-respect, des délais contractuels pour les prestations programmées et ponctuelles (cf. 3. </w:t>
            </w:r>
            <w:proofErr w:type="gramStart"/>
            <w:r w:rsidRPr="004B4DC0">
              <w:rPr>
                <w:rFonts w:ascii="Arial Narrow" w:hAnsi="Arial Narrow" w:cs="Arial"/>
                <w:color w:val="auto"/>
                <w:sz w:val="18"/>
                <w:szCs w:val="18"/>
              </w:rPr>
              <w:t>du</w:t>
            </w:r>
            <w:proofErr w:type="gramEnd"/>
            <w:r w:rsidRPr="004B4DC0">
              <w:rPr>
                <w:rFonts w:ascii="Arial Narrow" w:hAnsi="Arial Narrow" w:cs="Arial"/>
                <w:color w:val="auto"/>
                <w:sz w:val="18"/>
                <w:szCs w:val="18"/>
              </w:rPr>
              <w:t xml:space="preserve"> CCTP), le titulaire encourt une pénalité calculée selon la formule suivante : P = (V x R) / 100, dans laquelle : </w:t>
            </w:r>
          </w:p>
          <w:p w14:paraId="52145D9B" w14:textId="77777777" w:rsidR="0079176E" w:rsidRPr="004B4DC0" w:rsidRDefault="0079176E" w:rsidP="0079176E">
            <w:pPr>
              <w:autoSpaceDE w:val="0"/>
              <w:autoSpaceDN w:val="0"/>
              <w:adjustRightInd w:val="0"/>
              <w:jc w:val="both"/>
              <w:rPr>
                <w:rFonts w:ascii="Arial Narrow" w:hAnsi="Arial Narrow" w:cs="Arial"/>
                <w:sz w:val="18"/>
                <w:szCs w:val="18"/>
              </w:rPr>
            </w:pPr>
            <w:r w:rsidRPr="004B4DC0">
              <w:rPr>
                <w:rFonts w:ascii="Arial Narrow" w:hAnsi="Arial Narrow" w:cs="Arial"/>
                <w:sz w:val="18"/>
                <w:szCs w:val="18"/>
              </w:rPr>
              <w:t xml:space="preserve">P = le montant de la pénalité ; </w:t>
            </w:r>
          </w:p>
          <w:p w14:paraId="7257E204" w14:textId="77777777" w:rsidR="0079176E" w:rsidRPr="004B4DC0" w:rsidRDefault="0079176E" w:rsidP="0079176E">
            <w:pPr>
              <w:autoSpaceDE w:val="0"/>
              <w:autoSpaceDN w:val="0"/>
              <w:adjustRightInd w:val="0"/>
              <w:jc w:val="both"/>
              <w:rPr>
                <w:rFonts w:ascii="Arial Narrow" w:hAnsi="Arial Narrow" w:cs="Arial"/>
                <w:sz w:val="18"/>
                <w:szCs w:val="18"/>
              </w:rPr>
            </w:pPr>
            <w:r w:rsidRPr="004B4DC0">
              <w:rPr>
                <w:rFonts w:ascii="Arial Narrow" w:hAnsi="Arial Narrow" w:cs="Arial"/>
                <w:sz w:val="18"/>
                <w:szCs w:val="18"/>
              </w:rPr>
              <w:t xml:space="preserve">V = la valeur des prestations sur laquelle est calculée la pénalité, cette valeur étant égale au montant hors TVA de la partie des prestations en retard, ou de l'ensemble des prestations si le retard d'exécution d'une partie rend l'ensemble inutilisable ; </w:t>
            </w:r>
          </w:p>
          <w:p w14:paraId="3086A412" w14:textId="77777777" w:rsidR="0079176E" w:rsidRPr="004B4DC0" w:rsidRDefault="0079176E" w:rsidP="0079176E">
            <w:pPr>
              <w:autoSpaceDE w:val="0"/>
              <w:autoSpaceDN w:val="0"/>
              <w:adjustRightInd w:val="0"/>
              <w:jc w:val="both"/>
              <w:rPr>
                <w:rFonts w:ascii="Arial Narrow" w:hAnsi="Arial Narrow" w:cs="Arial"/>
                <w:sz w:val="18"/>
                <w:szCs w:val="18"/>
              </w:rPr>
            </w:pPr>
            <w:r w:rsidRPr="004B4DC0">
              <w:rPr>
                <w:rFonts w:ascii="Arial Narrow" w:hAnsi="Arial Narrow" w:cs="Arial"/>
                <w:sz w:val="18"/>
                <w:szCs w:val="18"/>
              </w:rPr>
              <w:t xml:space="preserve">R = le nombre de jours calendaires de retard. </w:t>
            </w:r>
          </w:p>
          <w:p w14:paraId="385120AE" w14:textId="77777777" w:rsidR="0079176E" w:rsidRPr="004B4DC0" w:rsidRDefault="0079176E" w:rsidP="0079176E">
            <w:pPr>
              <w:jc w:val="both"/>
              <w:rPr>
                <w:rFonts w:ascii="Arial Narrow" w:hAnsi="Arial Narrow" w:cs="Arial"/>
                <w:sz w:val="18"/>
                <w:szCs w:val="18"/>
              </w:rPr>
            </w:pPr>
            <w:r w:rsidRPr="004B4DC0">
              <w:rPr>
                <w:rFonts w:ascii="Arial Narrow" w:hAnsi="Arial Narrow" w:cs="Arial"/>
                <w:sz w:val="18"/>
                <w:szCs w:val="18"/>
              </w:rPr>
              <w:t>P ne peut dépasser 30% de V</w:t>
            </w:r>
          </w:p>
          <w:p w14:paraId="1B5F7A65" w14:textId="77777777" w:rsidR="0079176E" w:rsidRPr="004B4DC0" w:rsidRDefault="0079176E" w:rsidP="0079176E">
            <w:pPr>
              <w:jc w:val="both"/>
              <w:rPr>
                <w:rFonts w:ascii="Arial Narrow" w:hAnsi="Arial Narrow" w:cs="Arial"/>
                <w:sz w:val="18"/>
                <w:szCs w:val="18"/>
              </w:rPr>
            </w:pPr>
          </w:p>
          <w:p w14:paraId="38E73D99" w14:textId="77777777" w:rsidR="0079176E" w:rsidRPr="004B4DC0" w:rsidRDefault="0079176E" w:rsidP="0079176E">
            <w:pPr>
              <w:jc w:val="both"/>
              <w:rPr>
                <w:rFonts w:ascii="Arial Narrow" w:hAnsi="Arial Narrow" w:cs="Arial"/>
                <w:sz w:val="18"/>
                <w:szCs w:val="18"/>
              </w:rPr>
            </w:pPr>
            <w:r w:rsidRPr="00F22B6D">
              <w:rPr>
                <w:rFonts w:ascii="Arial Narrow" w:hAnsi="Arial Narrow" w:cs="Arial"/>
                <w:sz w:val="18"/>
                <w:szCs w:val="18"/>
              </w:rPr>
              <w:t xml:space="preserve">Pour les prestations ponctuelles urgentes (cf. 3.1 du CCTP) le non-respect des délais contractuels d’intervention est de </w:t>
            </w:r>
            <w:r w:rsidR="00250C43" w:rsidRPr="00F22B6D">
              <w:rPr>
                <w:rFonts w:ascii="Arial Narrow" w:hAnsi="Arial Narrow" w:cs="Arial"/>
                <w:sz w:val="18"/>
                <w:szCs w:val="18"/>
              </w:rPr>
              <w:t>150</w:t>
            </w:r>
            <w:r w:rsidRPr="00F22B6D">
              <w:rPr>
                <w:rFonts w:ascii="Arial Narrow" w:hAnsi="Arial Narrow" w:cs="Arial"/>
                <w:sz w:val="18"/>
                <w:szCs w:val="18"/>
              </w:rPr>
              <w:t>€</w:t>
            </w:r>
            <w:r w:rsidR="00250C43" w:rsidRPr="00F22B6D">
              <w:rPr>
                <w:rFonts w:ascii="Arial Narrow" w:hAnsi="Arial Narrow" w:cs="Arial"/>
                <w:sz w:val="18"/>
                <w:szCs w:val="18"/>
              </w:rPr>
              <w:t xml:space="preserve"> </w:t>
            </w:r>
            <w:r w:rsidRPr="00F22B6D">
              <w:rPr>
                <w:rFonts w:ascii="Arial Narrow" w:hAnsi="Arial Narrow" w:cs="Arial"/>
                <w:sz w:val="18"/>
                <w:szCs w:val="18"/>
              </w:rPr>
              <w:t>HT par heure de retard.</w:t>
            </w:r>
          </w:p>
          <w:p w14:paraId="1A32E64F" w14:textId="77777777" w:rsidR="00404213" w:rsidRPr="004B4DC0" w:rsidRDefault="00404213" w:rsidP="006C2CAD">
            <w:pPr>
              <w:jc w:val="both"/>
              <w:rPr>
                <w:rFonts w:ascii="Arial Narrow" w:hAnsi="Arial Narrow" w:cs="Arial"/>
                <w:sz w:val="18"/>
                <w:szCs w:val="18"/>
              </w:rPr>
            </w:pPr>
          </w:p>
          <w:p w14:paraId="2DBA225E" w14:textId="77777777" w:rsidR="00382A26" w:rsidRPr="004B4DC0" w:rsidRDefault="00382A26" w:rsidP="006C2CAD">
            <w:pPr>
              <w:jc w:val="both"/>
              <w:rPr>
                <w:rFonts w:ascii="Arial Narrow" w:hAnsi="Arial Narrow" w:cs="Arial"/>
                <w:sz w:val="18"/>
                <w:szCs w:val="18"/>
              </w:rPr>
            </w:pPr>
          </w:p>
        </w:tc>
      </w:tr>
      <w:tr w:rsidR="00435CCB" w:rsidRPr="000E3D2D" w14:paraId="6754780E" w14:textId="77777777" w:rsidTr="00E327A5">
        <w:trPr>
          <w:gridAfter w:val="1"/>
          <w:wAfter w:w="94" w:type="dxa"/>
        </w:trPr>
        <w:tc>
          <w:tcPr>
            <w:tcW w:w="4820" w:type="dxa"/>
            <w:gridSpan w:val="14"/>
          </w:tcPr>
          <w:p w14:paraId="20C60257" w14:textId="77777777" w:rsidR="00435CCB" w:rsidRPr="000E3D2D" w:rsidRDefault="00435CCB" w:rsidP="00435CCB">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ARRET DE L’EXECUTION DES PRESTATIONS</w:t>
            </w:r>
          </w:p>
        </w:tc>
      </w:tr>
      <w:tr w:rsidR="007C0F0F" w:rsidRPr="000E3D2D" w14:paraId="2E4EEDF1" w14:textId="77777777" w:rsidTr="00E327A5">
        <w:trPr>
          <w:gridAfter w:val="1"/>
          <w:wAfter w:w="94" w:type="dxa"/>
        </w:trPr>
        <w:tc>
          <w:tcPr>
            <w:tcW w:w="4820" w:type="dxa"/>
            <w:gridSpan w:val="14"/>
            <w:tcBorders>
              <w:bottom w:val="nil"/>
            </w:tcBorders>
          </w:tcPr>
          <w:p w14:paraId="2E8E909F" w14:textId="04981474" w:rsidR="007C0F0F" w:rsidRPr="000E3D2D" w:rsidRDefault="00E327A5" w:rsidP="007C0F0F">
            <w:pPr>
              <w:jc w:val="both"/>
              <w:rPr>
                <w:rFonts w:ascii="Arial Narrow" w:hAnsi="Arial Narrow" w:cs="Arial"/>
                <w:sz w:val="18"/>
                <w:szCs w:val="18"/>
              </w:rPr>
            </w:pPr>
            <w:r>
              <w:rPr>
                <w:rFonts w:ascii="Arial Narrow" w:hAnsi="Arial Narrow" w:cs="Arial"/>
                <w:noProof/>
                <w:sz w:val="18"/>
                <w:szCs w:val="18"/>
              </w:rPr>
              <w:drawing>
                <wp:inline distT="0" distB="0" distL="0" distR="0" wp14:anchorId="7ED279CF" wp14:editId="50A5D2E2">
                  <wp:extent cx="142875" cy="142875"/>
                  <wp:effectExtent l="0" t="0" r="9525" b="9525"/>
                  <wp:docPr id="244" name="Image 2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7C0F0F" w:rsidRPr="000E3D2D">
              <w:rPr>
                <w:rFonts w:ascii="Arial Narrow" w:hAnsi="Arial Narrow" w:cs="Arial"/>
                <w:sz w:val="18"/>
                <w:szCs w:val="18"/>
              </w:rPr>
              <w:t>Sans objet</w:t>
            </w:r>
          </w:p>
        </w:tc>
      </w:tr>
      <w:tr w:rsidR="007C0F0F" w:rsidRPr="000E3D2D" w14:paraId="337DE9A4" w14:textId="77777777" w:rsidTr="00E327A5">
        <w:trPr>
          <w:gridAfter w:val="1"/>
          <w:wAfter w:w="94" w:type="dxa"/>
        </w:trPr>
        <w:tc>
          <w:tcPr>
            <w:tcW w:w="4820" w:type="dxa"/>
            <w:gridSpan w:val="14"/>
            <w:tcBorders>
              <w:top w:val="nil"/>
              <w:bottom w:val="nil"/>
            </w:tcBorders>
          </w:tcPr>
          <w:p w14:paraId="250B09A6" w14:textId="5ED4F880" w:rsidR="007C0F0F" w:rsidRPr="000E3D2D" w:rsidRDefault="00E327A5" w:rsidP="004E31F7">
            <w:pPr>
              <w:pStyle w:val="Default"/>
              <w:ind w:left="284" w:hanging="284"/>
              <w:jc w:val="both"/>
              <w:rPr>
                <w:rFonts w:ascii="Arial Narrow" w:hAnsi="Arial Narrow" w:cs="Arial"/>
                <w:color w:val="auto"/>
                <w:sz w:val="18"/>
                <w:szCs w:val="18"/>
              </w:rPr>
            </w:pPr>
            <w:r>
              <w:rPr>
                <w:rFonts w:ascii="Arial Narrow" w:hAnsi="Arial Narrow" w:cs="Arial"/>
                <w:noProof/>
                <w:sz w:val="18"/>
                <w:szCs w:val="18"/>
              </w:rPr>
              <w:drawing>
                <wp:inline distT="0" distB="0" distL="0" distR="0" wp14:anchorId="6B97ECC3" wp14:editId="0B5BE10A">
                  <wp:extent cx="142875" cy="142875"/>
                  <wp:effectExtent l="0" t="0" r="9525" b="9525"/>
                  <wp:docPr id="245" name="Image 2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7C0F0F" w:rsidRPr="000E3D2D">
              <w:rPr>
                <w:rFonts w:ascii="Arial Narrow" w:hAnsi="Arial Narrow" w:cs="Arial"/>
                <w:color w:val="auto"/>
                <w:sz w:val="18"/>
                <w:szCs w:val="18"/>
              </w:rPr>
              <w:t>Pour les prestations de services, lorsque ces prestations sont scindées en plusieurs parties techniques à exécuter distinctement et que chacune de ces parties est clairement identifiées et assortie d’un montant, le CNRS peut décider, au terme de chacune de ces parties, de ne pas poursuivre l’exécution des prestations. La décision d’arrêter l’exécution des prestations entraîne la résiliation du marché et ne donne lieu</w:t>
            </w:r>
            <w:r w:rsidR="00323FB9" w:rsidRPr="000E3D2D">
              <w:rPr>
                <w:rFonts w:ascii="Arial Narrow" w:hAnsi="Arial Narrow" w:cs="Arial"/>
                <w:color w:val="auto"/>
                <w:sz w:val="18"/>
                <w:szCs w:val="18"/>
              </w:rPr>
              <w:t>, sauf stipulation contraire,</w:t>
            </w:r>
            <w:r w:rsidR="007C0F0F" w:rsidRPr="000E3D2D">
              <w:rPr>
                <w:rFonts w:ascii="Arial Narrow" w:hAnsi="Arial Narrow" w:cs="Arial"/>
                <w:color w:val="auto"/>
                <w:sz w:val="18"/>
                <w:szCs w:val="18"/>
              </w:rPr>
              <w:t xml:space="preserve"> à aucune indemnité.</w:t>
            </w:r>
          </w:p>
        </w:tc>
      </w:tr>
      <w:tr w:rsidR="00AE1CF4" w:rsidRPr="000E3D2D" w14:paraId="3DCA7B4E" w14:textId="77777777" w:rsidTr="00E327A5">
        <w:trPr>
          <w:gridAfter w:val="1"/>
          <w:wAfter w:w="94" w:type="dxa"/>
        </w:trPr>
        <w:tc>
          <w:tcPr>
            <w:tcW w:w="4820" w:type="dxa"/>
            <w:gridSpan w:val="14"/>
            <w:tcBorders>
              <w:top w:val="nil"/>
            </w:tcBorders>
          </w:tcPr>
          <w:p w14:paraId="0079053C" w14:textId="77777777" w:rsidR="00AE1CF4" w:rsidRPr="000E3D2D" w:rsidRDefault="00AE1CF4" w:rsidP="00E12EF1">
            <w:pPr>
              <w:pStyle w:val="Default"/>
              <w:ind w:left="284"/>
              <w:jc w:val="both"/>
              <w:rPr>
                <w:rFonts w:ascii="Arial Narrow" w:hAnsi="Arial Narrow" w:cs="Arial"/>
                <w:color w:val="auto"/>
                <w:sz w:val="18"/>
                <w:szCs w:val="18"/>
              </w:rPr>
            </w:pPr>
            <w:r w:rsidRPr="000E3D2D">
              <w:rPr>
                <w:rFonts w:ascii="Arial Narrow" w:hAnsi="Arial Narrow" w:cs="Arial"/>
                <w:color w:val="auto"/>
                <w:sz w:val="18"/>
                <w:szCs w:val="18"/>
              </w:rPr>
              <w:t>Pour le présent marché sont considérés comme parties techniques les éléments suivants :</w:t>
            </w:r>
          </w:p>
        </w:tc>
      </w:tr>
      <w:tr w:rsidR="007C0F0F" w:rsidRPr="000E3D2D" w14:paraId="37992053" w14:textId="77777777" w:rsidTr="00E327A5">
        <w:trPr>
          <w:gridAfter w:val="1"/>
          <w:wAfter w:w="94" w:type="dxa"/>
          <w:trHeight w:val="64"/>
        </w:trPr>
        <w:tc>
          <w:tcPr>
            <w:tcW w:w="4820" w:type="dxa"/>
            <w:gridSpan w:val="14"/>
            <w:shd w:val="clear" w:color="auto" w:fill="DAEEF3" w:themeFill="accent5" w:themeFillTint="33"/>
          </w:tcPr>
          <w:p w14:paraId="1BE93522" w14:textId="77777777" w:rsidR="00382A26" w:rsidRDefault="00382A26" w:rsidP="003312A4">
            <w:pPr>
              <w:pStyle w:val="Default"/>
              <w:rPr>
                <w:rFonts w:ascii="Arial Narrow" w:hAnsi="Arial Narrow" w:cs="Arial"/>
                <w:color w:val="auto"/>
                <w:sz w:val="18"/>
                <w:szCs w:val="18"/>
              </w:rPr>
            </w:pPr>
          </w:p>
          <w:p w14:paraId="5CA81777" w14:textId="77777777" w:rsidR="00382A26" w:rsidRPr="000E3D2D" w:rsidRDefault="00382A26" w:rsidP="003312A4">
            <w:pPr>
              <w:pStyle w:val="Default"/>
              <w:rPr>
                <w:rFonts w:ascii="Arial Narrow" w:hAnsi="Arial Narrow" w:cs="Arial"/>
                <w:color w:val="auto"/>
                <w:sz w:val="18"/>
                <w:szCs w:val="18"/>
              </w:rPr>
            </w:pPr>
          </w:p>
        </w:tc>
      </w:tr>
      <w:tr w:rsidR="007C0F0F" w:rsidRPr="000E3D2D" w14:paraId="468B9889" w14:textId="77777777" w:rsidTr="00E327A5">
        <w:trPr>
          <w:gridAfter w:val="1"/>
          <w:wAfter w:w="94" w:type="dxa"/>
        </w:trPr>
        <w:tc>
          <w:tcPr>
            <w:tcW w:w="4820" w:type="dxa"/>
            <w:gridSpan w:val="14"/>
          </w:tcPr>
          <w:p w14:paraId="0879DFCE" w14:textId="77777777" w:rsidR="007C0F0F" w:rsidRPr="000E3D2D" w:rsidRDefault="007C0F0F" w:rsidP="00A87FB8">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S</w:t>
            </w:r>
            <w:r w:rsidR="00A87FB8" w:rsidRPr="000E3D2D">
              <w:rPr>
                <w:rFonts w:ascii="Arial Narrow" w:hAnsi="Arial Narrow" w:cs="Arial"/>
                <w:b/>
                <w:bCs/>
                <w:color w:val="auto"/>
                <w:sz w:val="18"/>
                <w:szCs w:val="18"/>
                <w:u w:val="single"/>
              </w:rPr>
              <w:t>OUS</w:t>
            </w:r>
            <w:r w:rsidRPr="000E3D2D">
              <w:rPr>
                <w:rFonts w:ascii="Arial Narrow" w:hAnsi="Arial Narrow" w:cs="Arial"/>
                <w:b/>
                <w:bCs/>
                <w:color w:val="auto"/>
                <w:sz w:val="18"/>
                <w:szCs w:val="18"/>
                <w:u w:val="single"/>
              </w:rPr>
              <w:t>-</w:t>
            </w:r>
            <w:r w:rsidR="00A87FB8" w:rsidRPr="000E3D2D">
              <w:rPr>
                <w:rFonts w:ascii="Arial Narrow" w:hAnsi="Arial Narrow" w:cs="Arial"/>
                <w:b/>
                <w:bCs/>
                <w:color w:val="auto"/>
                <w:sz w:val="18"/>
                <w:szCs w:val="18"/>
                <w:u w:val="single"/>
              </w:rPr>
              <w:t>TRAITANCE</w:t>
            </w:r>
          </w:p>
        </w:tc>
      </w:tr>
      <w:tr w:rsidR="007C0F0F" w:rsidRPr="000E3D2D" w14:paraId="432CA1FC" w14:textId="77777777" w:rsidTr="00E327A5">
        <w:trPr>
          <w:gridAfter w:val="1"/>
          <w:wAfter w:w="94" w:type="dxa"/>
        </w:trPr>
        <w:tc>
          <w:tcPr>
            <w:tcW w:w="4820" w:type="dxa"/>
            <w:gridSpan w:val="14"/>
            <w:tcBorders>
              <w:bottom w:val="nil"/>
            </w:tcBorders>
          </w:tcPr>
          <w:p w14:paraId="74678A2C" w14:textId="77777777" w:rsidR="001D6360" w:rsidRPr="001D6360" w:rsidRDefault="007C0F0F" w:rsidP="00444526">
            <w:pPr>
              <w:pStyle w:val="NormalWeb"/>
              <w:spacing w:before="0" w:beforeAutospacing="0" w:after="0" w:afterAutospacing="0"/>
              <w:jc w:val="both"/>
              <w:rPr>
                <w:rFonts w:ascii="Arial Narrow" w:hAnsi="Arial Narrow"/>
                <w:sz w:val="18"/>
                <w:szCs w:val="18"/>
              </w:rPr>
            </w:pPr>
            <w:r w:rsidRPr="000E3D2D">
              <w:rPr>
                <w:rFonts w:ascii="Arial Narrow" w:hAnsi="Arial Narrow"/>
                <w:sz w:val="18"/>
                <w:szCs w:val="18"/>
              </w:rPr>
              <w:t xml:space="preserve">Le </w:t>
            </w:r>
            <w:r w:rsidR="009768F5" w:rsidRPr="000E3D2D">
              <w:rPr>
                <w:rFonts w:ascii="Arial Narrow" w:hAnsi="Arial Narrow"/>
                <w:sz w:val="18"/>
                <w:szCs w:val="18"/>
              </w:rPr>
              <w:t xml:space="preserve">TITULAIRE </w:t>
            </w:r>
            <w:r w:rsidRPr="000E3D2D">
              <w:rPr>
                <w:rFonts w:ascii="Arial Narrow" w:hAnsi="Arial Narrow"/>
                <w:sz w:val="18"/>
                <w:szCs w:val="18"/>
              </w:rPr>
              <w:t>peut sous-traiter l'exécution de certaines parties de son marché sous réserve de l'acceptation du ou des sous-traitants par le CNRS et de l'agrément par lui des conditions de paiement de chaque sous-traitant.</w:t>
            </w:r>
            <w:r w:rsidR="001D6360" w:rsidRPr="000E3D2D">
              <w:rPr>
                <w:rFonts w:ascii="Arial Narrow" w:hAnsi="Arial Narrow"/>
                <w:sz w:val="18"/>
                <w:szCs w:val="18"/>
              </w:rPr>
              <w:t xml:space="preserve"> La sous-traitance totale des prestations est interdite</w:t>
            </w:r>
            <w:r w:rsidR="00380F74">
              <w:rPr>
                <w:rFonts w:ascii="Arial Narrow" w:hAnsi="Arial Narrow"/>
                <w:sz w:val="18"/>
                <w:szCs w:val="18"/>
              </w:rPr>
              <w:t xml:space="preserve"> et le TITULAIRE reste seul responsable de l’exécution du marché.</w:t>
            </w:r>
          </w:p>
        </w:tc>
      </w:tr>
      <w:tr w:rsidR="007C0F0F" w:rsidRPr="000E3D2D" w14:paraId="23C92D0C" w14:textId="77777777" w:rsidTr="00E327A5">
        <w:trPr>
          <w:gridAfter w:val="1"/>
          <w:wAfter w:w="94" w:type="dxa"/>
        </w:trPr>
        <w:tc>
          <w:tcPr>
            <w:tcW w:w="4820" w:type="dxa"/>
            <w:gridSpan w:val="14"/>
            <w:tcBorders>
              <w:top w:val="nil"/>
              <w:bottom w:val="nil"/>
            </w:tcBorders>
          </w:tcPr>
          <w:p w14:paraId="224F1EE2" w14:textId="77777777" w:rsidR="007C0F0F" w:rsidRPr="000E3D2D" w:rsidRDefault="007C0F0F" w:rsidP="00CD4ACA">
            <w:pPr>
              <w:pStyle w:val="NormalWeb"/>
              <w:spacing w:before="0" w:beforeAutospacing="0" w:after="0" w:afterAutospacing="0"/>
              <w:jc w:val="both"/>
              <w:rPr>
                <w:rFonts w:ascii="Arial Narrow" w:hAnsi="Arial Narrow"/>
                <w:sz w:val="18"/>
                <w:szCs w:val="18"/>
              </w:rPr>
            </w:pPr>
            <w:r w:rsidRPr="000E3D2D">
              <w:rPr>
                <w:rFonts w:ascii="Arial Narrow" w:hAnsi="Arial Narrow"/>
                <w:sz w:val="18"/>
                <w:szCs w:val="18"/>
              </w:rPr>
              <w:t xml:space="preserve">En cas de présentation d’un sous-traitant en cours d’exécution du marché, le </w:t>
            </w:r>
            <w:r w:rsidR="00156A96">
              <w:rPr>
                <w:rFonts w:ascii="Arial Narrow" w:hAnsi="Arial Narrow"/>
                <w:sz w:val="18"/>
                <w:szCs w:val="18"/>
              </w:rPr>
              <w:t>TITULAIRE</w:t>
            </w:r>
            <w:r w:rsidRPr="000E3D2D">
              <w:rPr>
                <w:rFonts w:ascii="Arial Narrow" w:hAnsi="Arial Narrow"/>
                <w:sz w:val="18"/>
                <w:szCs w:val="18"/>
              </w:rPr>
              <w:t xml:space="preserve"> est invité à utiliser, pour le projet d’acte spécial, le formulaire DC4 « déclaration de sous-traitance » disponible sur internet à l’adresse suivante :</w:t>
            </w:r>
            <w:r w:rsidR="001D6360">
              <w:rPr>
                <w:rFonts w:ascii="Arial Narrow" w:hAnsi="Arial Narrow"/>
                <w:sz w:val="18"/>
                <w:szCs w:val="18"/>
              </w:rPr>
              <w:t xml:space="preserve"> </w:t>
            </w:r>
          </w:p>
          <w:p w14:paraId="506091E0" w14:textId="77777777" w:rsidR="00E12EF1" w:rsidRPr="000E3D2D" w:rsidRDefault="00A05D3D" w:rsidP="00E12EF1">
            <w:pPr>
              <w:pStyle w:val="NormalWeb"/>
              <w:spacing w:before="0" w:beforeAutospacing="0" w:after="0" w:afterAutospacing="0"/>
              <w:ind w:left="170"/>
              <w:jc w:val="both"/>
              <w:rPr>
                <w:rFonts w:ascii="Arial Narrow" w:hAnsi="Arial Narrow" w:cs="Arial"/>
                <w:sz w:val="18"/>
                <w:szCs w:val="18"/>
              </w:rPr>
            </w:pPr>
            <w:hyperlink r:id="rId18" w:history="1">
              <w:r w:rsidR="00E12EF1" w:rsidRPr="000E3D2D">
                <w:rPr>
                  <w:rStyle w:val="Lienhypertexte"/>
                  <w:rFonts w:ascii="Arial Narrow" w:hAnsi="Arial Narrow" w:cs="Arial"/>
                  <w:sz w:val="18"/>
                  <w:szCs w:val="18"/>
                </w:rPr>
                <w:t>http://www.economie.gouv.fr/daj/formulaires-declaration-candidat</w:t>
              </w:r>
            </w:hyperlink>
          </w:p>
        </w:tc>
      </w:tr>
      <w:tr w:rsidR="007C0F0F" w:rsidRPr="000E3D2D" w14:paraId="4A1928A9" w14:textId="77777777" w:rsidTr="00E327A5">
        <w:trPr>
          <w:gridAfter w:val="1"/>
          <w:wAfter w:w="94" w:type="dxa"/>
        </w:trPr>
        <w:tc>
          <w:tcPr>
            <w:tcW w:w="4820" w:type="dxa"/>
            <w:gridSpan w:val="14"/>
            <w:tcBorders>
              <w:bottom w:val="single" w:sz="4" w:space="0" w:color="B6DDE8" w:themeColor="accent5" w:themeTint="66"/>
            </w:tcBorders>
          </w:tcPr>
          <w:p w14:paraId="77D1E3B2" w14:textId="77777777" w:rsidR="007C0F0F" w:rsidRPr="000E3D2D" w:rsidRDefault="00107894"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FORME DU PRIX DU MARCHÉ</w:t>
            </w:r>
            <w:r w:rsidR="00533F17">
              <w:rPr>
                <w:rFonts w:ascii="Arial Narrow" w:hAnsi="Arial Narrow" w:cs="Arial"/>
                <w:b/>
                <w:bCs/>
                <w:color w:val="auto"/>
                <w:sz w:val="18"/>
                <w:szCs w:val="18"/>
                <w:u w:val="single"/>
              </w:rPr>
              <w:t xml:space="preserve"> /DE l’ACCORD CADRE</w:t>
            </w:r>
          </w:p>
        </w:tc>
      </w:tr>
      <w:tr w:rsidR="004333E2" w:rsidRPr="000E3D2D" w14:paraId="3D4BF50D" w14:textId="77777777" w:rsidTr="00E327A5">
        <w:trPr>
          <w:gridAfter w:val="1"/>
          <w:wAfter w:w="94" w:type="dxa"/>
        </w:trPr>
        <w:tc>
          <w:tcPr>
            <w:tcW w:w="4820" w:type="dxa"/>
            <w:gridSpan w:val="14"/>
            <w:tcBorders>
              <w:bottom w:val="nil"/>
            </w:tcBorders>
          </w:tcPr>
          <w:p w14:paraId="4239C51E" w14:textId="77777777" w:rsidR="004333E2" w:rsidRPr="000E3D2D" w:rsidRDefault="004333E2" w:rsidP="000F7DD1">
            <w:pPr>
              <w:pStyle w:val="Default"/>
              <w:ind w:left="284" w:hanging="284"/>
              <w:jc w:val="both"/>
              <w:rPr>
                <w:rFonts w:ascii="Arial Narrow" w:hAnsi="Arial Narrow" w:cs="Arial"/>
                <w:color w:val="auto"/>
                <w:sz w:val="18"/>
                <w:szCs w:val="18"/>
              </w:rPr>
            </w:pPr>
            <w:r w:rsidRPr="000E3D2D">
              <w:rPr>
                <w:rFonts w:ascii="Arial Narrow" w:hAnsi="Arial Narrow" w:cs="Arial"/>
                <w:b/>
                <w:color w:val="auto"/>
                <w:sz w:val="18"/>
                <w:szCs w:val="18"/>
              </w:rPr>
              <w:t>1</w:t>
            </w:r>
            <w:r w:rsidR="000F7DD1" w:rsidRPr="000E3D2D">
              <w:rPr>
                <w:rFonts w:ascii="Arial Narrow" w:hAnsi="Arial Narrow" w:cs="Arial"/>
                <w:color w:val="auto"/>
                <w:sz w:val="18"/>
                <w:szCs w:val="18"/>
              </w:rPr>
              <w:t> – </w:t>
            </w:r>
            <w:r w:rsidRPr="000E3D2D">
              <w:rPr>
                <w:rFonts w:ascii="Arial Narrow" w:hAnsi="Arial Narrow" w:cs="Arial"/>
                <w:color w:val="auto"/>
                <w:sz w:val="18"/>
                <w:szCs w:val="18"/>
              </w:rPr>
              <w:t>Le marché</w:t>
            </w:r>
            <w:r w:rsidR="00A7544E">
              <w:rPr>
                <w:rFonts w:ascii="Arial Narrow" w:hAnsi="Arial Narrow" w:cs="Arial"/>
                <w:color w:val="auto"/>
                <w:sz w:val="18"/>
                <w:szCs w:val="18"/>
              </w:rPr>
              <w:t xml:space="preserve"> / l’accord-cadre</w:t>
            </w:r>
            <w:r w:rsidRPr="000E3D2D">
              <w:rPr>
                <w:rFonts w:ascii="Arial Narrow" w:hAnsi="Arial Narrow" w:cs="Arial"/>
                <w:color w:val="auto"/>
                <w:sz w:val="18"/>
                <w:szCs w:val="18"/>
              </w:rPr>
              <w:t xml:space="preserve"> est traité</w:t>
            </w:r>
          </w:p>
        </w:tc>
      </w:tr>
      <w:tr w:rsidR="00F94AA3" w:rsidRPr="000E3D2D" w14:paraId="228B10C3" w14:textId="77777777" w:rsidTr="00E327A5">
        <w:trPr>
          <w:gridAfter w:val="1"/>
          <w:wAfter w:w="94" w:type="dxa"/>
        </w:trPr>
        <w:tc>
          <w:tcPr>
            <w:tcW w:w="4820" w:type="dxa"/>
            <w:gridSpan w:val="14"/>
            <w:tcBorders>
              <w:top w:val="nil"/>
            </w:tcBorders>
          </w:tcPr>
          <w:p w14:paraId="2604D5CE" w14:textId="77777777" w:rsidR="00F94AA3" w:rsidRPr="000E3D2D" w:rsidRDefault="000B1095" w:rsidP="00237524">
            <w:pPr>
              <w:pStyle w:val="CM6"/>
              <w:ind w:left="284" w:hanging="284"/>
              <w:jc w:val="both"/>
              <w:rPr>
                <w:rFonts w:ascii="Arial Narrow" w:hAnsi="Arial Narrow" w:cs="Arial"/>
                <w:sz w:val="18"/>
                <w:szCs w:val="18"/>
              </w:rPr>
            </w:pPr>
            <w:r>
              <w:rPr>
                <w:rFonts w:ascii="Arial Narrow" w:hAnsi="Arial Narrow" w:cs="Arial"/>
                <w:sz w:val="18"/>
                <w:szCs w:val="18"/>
              </w:rPr>
              <w:fldChar w:fldCharType="begin">
                <w:ffData>
                  <w:name w:val="CaseACocher4"/>
                  <w:enabled/>
                  <w:calcOnExit w:val="0"/>
                  <w:checkBox>
                    <w:sizeAuto/>
                    <w:default w:val="1"/>
                  </w:checkBox>
                </w:ffData>
              </w:fldChar>
            </w:r>
            <w:bookmarkStart w:id="16" w:name="CaseACocher4"/>
            <w:r>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Pr>
                <w:rFonts w:ascii="Arial Narrow" w:hAnsi="Arial Narrow" w:cs="Arial"/>
                <w:sz w:val="18"/>
                <w:szCs w:val="18"/>
              </w:rPr>
              <w:fldChar w:fldCharType="end"/>
            </w:r>
            <w:bookmarkEnd w:id="16"/>
            <w:r w:rsidR="00F94AA3" w:rsidRPr="000E3D2D">
              <w:rPr>
                <w:rFonts w:ascii="Arial Narrow" w:hAnsi="Arial Narrow" w:cs="Arial"/>
                <w:sz w:val="18"/>
                <w:szCs w:val="18"/>
              </w:rPr>
              <w:t xml:space="preserve">  </w:t>
            </w:r>
            <w:proofErr w:type="gramStart"/>
            <w:r w:rsidR="00F94AA3" w:rsidRPr="000E3D2D">
              <w:rPr>
                <w:rFonts w:ascii="Arial Narrow" w:hAnsi="Arial Narrow" w:cs="Arial"/>
                <w:sz w:val="18"/>
                <w:szCs w:val="18"/>
              </w:rPr>
              <w:t>à</w:t>
            </w:r>
            <w:proofErr w:type="gramEnd"/>
            <w:r w:rsidR="00F94AA3" w:rsidRPr="000E3D2D">
              <w:rPr>
                <w:rFonts w:ascii="Arial Narrow" w:hAnsi="Arial Narrow" w:cs="Arial"/>
                <w:sz w:val="18"/>
                <w:szCs w:val="18"/>
              </w:rPr>
              <w:t xml:space="preserve"> prix unitaire </w:t>
            </w:r>
            <w:r w:rsidR="00F94AA3" w:rsidRPr="001E093D">
              <w:rPr>
                <w:rFonts w:ascii="Arial Narrow" w:hAnsi="Arial Narrow" w:cs="Arial"/>
                <w:b/>
                <w:sz w:val="18"/>
                <w:szCs w:val="18"/>
              </w:rPr>
              <w:t>selon la proposition du TITULAIRE</w:t>
            </w:r>
          </w:p>
        </w:tc>
      </w:tr>
      <w:tr w:rsidR="00F94AA3" w:rsidRPr="000E3D2D" w14:paraId="6D5835B7" w14:textId="77777777" w:rsidTr="00E327A5">
        <w:trPr>
          <w:gridAfter w:val="1"/>
          <w:wAfter w:w="94" w:type="dxa"/>
          <w:trHeight w:val="141"/>
        </w:trPr>
        <w:tc>
          <w:tcPr>
            <w:tcW w:w="4820" w:type="dxa"/>
            <w:gridSpan w:val="14"/>
            <w:tcBorders>
              <w:bottom w:val="single" w:sz="4" w:space="0" w:color="B6DDE8" w:themeColor="accent5" w:themeTint="66"/>
            </w:tcBorders>
            <w:shd w:val="clear" w:color="auto" w:fill="DAEEF3" w:themeFill="accent5" w:themeFillTint="33"/>
          </w:tcPr>
          <w:p w14:paraId="4C0EC2E9" w14:textId="77777777" w:rsidR="00382A26" w:rsidRPr="000E3D2D" w:rsidRDefault="000B1095" w:rsidP="00237524">
            <w:pPr>
              <w:pStyle w:val="Default"/>
              <w:rPr>
                <w:rFonts w:ascii="Arial Narrow" w:hAnsi="Arial Narrow" w:cs="Arial"/>
                <w:color w:val="auto"/>
                <w:sz w:val="18"/>
                <w:szCs w:val="18"/>
              </w:rPr>
            </w:pPr>
            <w:r>
              <w:rPr>
                <w:rFonts w:ascii="Arial Narrow" w:hAnsi="Arial Narrow" w:cs="Arial"/>
                <w:sz w:val="18"/>
                <w:szCs w:val="18"/>
              </w:rPr>
              <w:t>Selon le Bordereau des prix unitaires (B.P.U.)</w:t>
            </w:r>
          </w:p>
        </w:tc>
      </w:tr>
      <w:bookmarkStart w:id="17" w:name="CaseACocher7"/>
      <w:tr w:rsidR="00107894" w:rsidRPr="000E3D2D" w14:paraId="7A94C319" w14:textId="77777777" w:rsidTr="00E327A5">
        <w:trPr>
          <w:gridAfter w:val="1"/>
          <w:wAfter w:w="94" w:type="dxa"/>
        </w:trPr>
        <w:tc>
          <w:tcPr>
            <w:tcW w:w="4820" w:type="dxa"/>
            <w:gridSpan w:val="14"/>
            <w:tcBorders>
              <w:top w:val="single" w:sz="4" w:space="0" w:color="B6DDE8" w:themeColor="accent5" w:themeTint="66"/>
            </w:tcBorders>
          </w:tcPr>
          <w:p w14:paraId="6C119BD9" w14:textId="148827B4" w:rsidR="00107894" w:rsidRPr="000E3D2D" w:rsidRDefault="00285D0A" w:rsidP="00F155C7">
            <w:pPr>
              <w:pStyle w:val="Default"/>
              <w:ind w:left="284" w:hanging="284"/>
              <w:jc w:val="both"/>
              <w:rPr>
                <w:rFonts w:ascii="Arial Narrow" w:hAnsi="Arial Narrow" w:cs="Arial"/>
                <w:color w:val="auto"/>
                <w:sz w:val="18"/>
                <w:szCs w:val="18"/>
              </w:rPr>
            </w:pPr>
            <w:r w:rsidRPr="000E3D2D">
              <w:rPr>
                <w:rFonts w:ascii="Arial Narrow" w:hAnsi="Arial Narrow" w:cs="Arial"/>
                <w:color w:val="auto"/>
                <w:sz w:val="18"/>
                <w:szCs w:val="18"/>
              </w:rPr>
              <w:fldChar w:fldCharType="begin">
                <w:ffData>
                  <w:name w:val="CaseACocher7"/>
                  <w:enabled/>
                  <w:calcOnExit w:val="0"/>
                  <w:checkBox>
                    <w:sizeAuto/>
                    <w:default w:val="0"/>
                  </w:checkBox>
                </w:ffData>
              </w:fldChar>
            </w:r>
            <w:r w:rsidRPr="000E3D2D">
              <w:rPr>
                <w:rFonts w:ascii="Arial Narrow" w:hAnsi="Arial Narrow" w:cs="Arial"/>
                <w:color w:val="auto"/>
                <w:sz w:val="18"/>
                <w:szCs w:val="18"/>
              </w:rPr>
              <w:instrText xml:space="preserve"> FORMCHECKBOX </w:instrText>
            </w:r>
            <w:r w:rsidR="00A05D3D">
              <w:rPr>
                <w:rFonts w:ascii="Arial Narrow" w:hAnsi="Arial Narrow" w:cs="Arial"/>
                <w:color w:val="auto"/>
                <w:sz w:val="18"/>
                <w:szCs w:val="18"/>
              </w:rPr>
            </w:r>
            <w:r w:rsidR="00A05D3D">
              <w:rPr>
                <w:rFonts w:ascii="Arial Narrow" w:hAnsi="Arial Narrow" w:cs="Arial"/>
                <w:color w:val="auto"/>
                <w:sz w:val="18"/>
                <w:szCs w:val="18"/>
              </w:rPr>
              <w:fldChar w:fldCharType="separate"/>
            </w:r>
            <w:r w:rsidRPr="000E3D2D">
              <w:rPr>
                <w:rFonts w:ascii="Arial Narrow" w:hAnsi="Arial Narrow" w:cs="Arial"/>
                <w:color w:val="auto"/>
                <w:sz w:val="18"/>
                <w:szCs w:val="18"/>
              </w:rPr>
              <w:fldChar w:fldCharType="end"/>
            </w:r>
            <w:bookmarkEnd w:id="17"/>
            <w:r w:rsidR="00107894" w:rsidRPr="000E3D2D">
              <w:rPr>
                <w:rFonts w:ascii="Arial Narrow" w:hAnsi="Arial Narrow" w:cs="Arial"/>
                <w:color w:val="auto"/>
                <w:sz w:val="18"/>
                <w:szCs w:val="18"/>
              </w:rPr>
              <w:t> </w:t>
            </w:r>
            <w:proofErr w:type="gramStart"/>
            <w:r w:rsidR="00107894" w:rsidRPr="000E3D2D">
              <w:rPr>
                <w:rFonts w:ascii="Arial Narrow" w:hAnsi="Arial Narrow" w:cs="Arial"/>
                <w:color w:val="auto"/>
                <w:sz w:val="18"/>
                <w:szCs w:val="18"/>
              </w:rPr>
              <w:t>à</w:t>
            </w:r>
            <w:proofErr w:type="gramEnd"/>
            <w:r w:rsidR="00107894" w:rsidRPr="000E3D2D">
              <w:rPr>
                <w:rFonts w:ascii="Arial Narrow" w:hAnsi="Arial Narrow" w:cs="Arial"/>
                <w:color w:val="auto"/>
                <w:sz w:val="18"/>
                <w:szCs w:val="18"/>
              </w:rPr>
              <w:t xml:space="preserve"> prix forfaitaire </w:t>
            </w:r>
            <w:r w:rsidR="00107894" w:rsidRPr="001E093D">
              <w:rPr>
                <w:rFonts w:ascii="Arial Narrow" w:hAnsi="Arial Narrow" w:cs="Arial"/>
                <w:b/>
                <w:color w:val="auto"/>
                <w:sz w:val="18"/>
                <w:szCs w:val="18"/>
              </w:rPr>
              <w:t>selon la proposition du TITULAIRE</w:t>
            </w:r>
          </w:p>
        </w:tc>
      </w:tr>
      <w:tr w:rsidR="008C3858" w:rsidRPr="000E3D2D" w14:paraId="7ACA1198" w14:textId="77777777" w:rsidTr="00E327A5">
        <w:trPr>
          <w:gridAfter w:val="1"/>
          <w:wAfter w:w="94" w:type="dxa"/>
          <w:trHeight w:val="133"/>
        </w:trPr>
        <w:tc>
          <w:tcPr>
            <w:tcW w:w="4820" w:type="dxa"/>
            <w:gridSpan w:val="14"/>
            <w:shd w:val="clear" w:color="auto" w:fill="DAEEF3" w:themeFill="accent5" w:themeFillTint="33"/>
          </w:tcPr>
          <w:p w14:paraId="380D8C3F" w14:textId="77777777" w:rsidR="00382A26" w:rsidRPr="000E3D2D" w:rsidRDefault="00382A26" w:rsidP="008D17EB">
            <w:pPr>
              <w:pStyle w:val="Default"/>
              <w:rPr>
                <w:rFonts w:ascii="Arial Narrow" w:hAnsi="Arial Narrow" w:cs="Arial"/>
                <w:color w:val="auto"/>
                <w:sz w:val="18"/>
                <w:szCs w:val="18"/>
              </w:rPr>
            </w:pPr>
          </w:p>
        </w:tc>
      </w:tr>
      <w:tr w:rsidR="00450B60" w:rsidRPr="000E3D2D" w14:paraId="0A59A1C0" w14:textId="77777777" w:rsidTr="00E327A5">
        <w:trPr>
          <w:gridAfter w:val="1"/>
          <w:wAfter w:w="94" w:type="dxa"/>
        </w:trPr>
        <w:tc>
          <w:tcPr>
            <w:tcW w:w="4820" w:type="dxa"/>
            <w:gridSpan w:val="14"/>
            <w:tcBorders>
              <w:bottom w:val="nil"/>
            </w:tcBorders>
          </w:tcPr>
          <w:p w14:paraId="3511E3B7" w14:textId="77777777" w:rsidR="00450B60" w:rsidRPr="000E3D2D" w:rsidRDefault="00450B60" w:rsidP="00AA1C55">
            <w:pPr>
              <w:pStyle w:val="Corpsdetexte2"/>
              <w:spacing w:before="40"/>
              <w:jc w:val="both"/>
              <w:rPr>
                <w:rFonts w:ascii="Arial Narrow" w:hAnsi="Arial Narrow" w:cs="Arial"/>
                <w:b/>
                <w:sz w:val="18"/>
                <w:szCs w:val="18"/>
              </w:rPr>
            </w:pPr>
            <w:r w:rsidRPr="000E3D2D">
              <w:rPr>
                <w:rFonts w:ascii="Arial Narrow" w:hAnsi="Arial Narrow" w:cs="Arial"/>
                <w:b/>
                <w:sz w:val="18"/>
                <w:szCs w:val="18"/>
              </w:rPr>
              <w:lastRenderedPageBreak/>
              <w:t>2</w:t>
            </w:r>
            <w:r w:rsidR="000F7DD1" w:rsidRPr="000E3D2D">
              <w:rPr>
                <w:rFonts w:ascii="Arial Narrow" w:hAnsi="Arial Narrow" w:cs="Arial"/>
                <w:sz w:val="18"/>
                <w:szCs w:val="18"/>
              </w:rPr>
              <w:t> – </w:t>
            </w:r>
            <w:r w:rsidRPr="000E3D2D">
              <w:rPr>
                <w:rFonts w:ascii="Arial Narrow" w:hAnsi="Arial Narrow" w:cs="Arial"/>
                <w:sz w:val="18"/>
                <w:szCs w:val="18"/>
              </w:rPr>
              <w:t>La monnaie de compte du marché</w:t>
            </w:r>
            <w:r w:rsidR="004E1674">
              <w:rPr>
                <w:rFonts w:ascii="Arial Narrow" w:hAnsi="Arial Narrow" w:cs="Arial"/>
                <w:sz w:val="18"/>
                <w:szCs w:val="18"/>
              </w:rPr>
              <w:t xml:space="preserve"> / de l’accord-cadre</w:t>
            </w:r>
            <w:r w:rsidRPr="000E3D2D">
              <w:rPr>
                <w:rFonts w:ascii="Arial Narrow" w:hAnsi="Arial Narrow" w:cs="Arial"/>
                <w:sz w:val="18"/>
                <w:szCs w:val="18"/>
              </w:rPr>
              <w:t xml:space="preserve"> est l’euro (€). Le prix, libellé en euro, reste inchangé en cas de variation de change.</w:t>
            </w:r>
          </w:p>
        </w:tc>
      </w:tr>
      <w:tr w:rsidR="00450B60" w:rsidRPr="000E3D2D" w14:paraId="0C05847F" w14:textId="77777777" w:rsidTr="00E327A5">
        <w:trPr>
          <w:gridAfter w:val="1"/>
          <w:wAfter w:w="94" w:type="dxa"/>
        </w:trPr>
        <w:tc>
          <w:tcPr>
            <w:tcW w:w="4820" w:type="dxa"/>
            <w:gridSpan w:val="14"/>
            <w:tcBorders>
              <w:top w:val="nil"/>
              <w:bottom w:val="nil"/>
            </w:tcBorders>
          </w:tcPr>
          <w:p w14:paraId="2B9EF40E" w14:textId="77777777" w:rsidR="00450B60" w:rsidRPr="000E3D2D" w:rsidRDefault="00450B60" w:rsidP="00AA1C55">
            <w:pPr>
              <w:pStyle w:val="Corpsdetexte2"/>
              <w:spacing w:before="40"/>
              <w:jc w:val="both"/>
              <w:rPr>
                <w:rFonts w:ascii="Arial Narrow" w:hAnsi="Arial Narrow" w:cs="Arial"/>
                <w:sz w:val="18"/>
                <w:szCs w:val="18"/>
              </w:rPr>
            </w:pPr>
            <w:r w:rsidRPr="000E3D2D">
              <w:rPr>
                <w:rFonts w:ascii="Arial Narrow" w:hAnsi="Arial Narrow" w:cs="Arial"/>
                <w:b/>
                <w:sz w:val="18"/>
                <w:szCs w:val="18"/>
              </w:rPr>
              <w:t>3</w:t>
            </w:r>
            <w:r w:rsidR="000F7DD1" w:rsidRPr="000E3D2D">
              <w:rPr>
                <w:rFonts w:ascii="Arial Narrow" w:hAnsi="Arial Narrow" w:cs="Arial"/>
                <w:sz w:val="18"/>
                <w:szCs w:val="18"/>
              </w:rPr>
              <w:t> – </w:t>
            </w:r>
            <w:r w:rsidRPr="000E3D2D">
              <w:rPr>
                <w:rFonts w:ascii="Arial Narrow" w:hAnsi="Arial Narrow" w:cs="Arial"/>
                <w:sz w:val="18"/>
                <w:szCs w:val="18"/>
              </w:rPr>
              <w:t>Sauf stipulations contraires, tous les montants figurant dans le présent marché sont exprimés hors T.V.A.</w:t>
            </w:r>
          </w:p>
        </w:tc>
      </w:tr>
      <w:tr w:rsidR="00107894" w:rsidRPr="000E3D2D" w14:paraId="2ACE44DB" w14:textId="77777777" w:rsidTr="00E327A5">
        <w:trPr>
          <w:gridAfter w:val="1"/>
          <w:wAfter w:w="94" w:type="dxa"/>
        </w:trPr>
        <w:tc>
          <w:tcPr>
            <w:tcW w:w="4820" w:type="dxa"/>
            <w:gridSpan w:val="14"/>
            <w:tcBorders>
              <w:top w:val="nil"/>
            </w:tcBorders>
          </w:tcPr>
          <w:p w14:paraId="4AB8B395" w14:textId="77777777" w:rsidR="00107894" w:rsidRPr="000E3D2D" w:rsidRDefault="00450B60" w:rsidP="00AB0477">
            <w:pPr>
              <w:autoSpaceDE w:val="0"/>
              <w:autoSpaceDN w:val="0"/>
              <w:adjustRightInd w:val="0"/>
              <w:jc w:val="both"/>
              <w:rPr>
                <w:rFonts w:ascii="Arial Narrow" w:hAnsi="Arial Narrow" w:cs="Arial"/>
                <w:sz w:val="18"/>
                <w:szCs w:val="18"/>
              </w:rPr>
            </w:pPr>
            <w:r w:rsidRPr="000E3D2D">
              <w:rPr>
                <w:rFonts w:ascii="Arial Narrow" w:hAnsi="Arial Narrow" w:cs="Arial"/>
                <w:b/>
                <w:sz w:val="18"/>
                <w:szCs w:val="18"/>
              </w:rPr>
              <w:t>4</w:t>
            </w:r>
            <w:r w:rsidR="000F7DD1" w:rsidRPr="000E3D2D">
              <w:rPr>
                <w:rFonts w:ascii="Arial Narrow" w:hAnsi="Arial Narrow" w:cs="Arial"/>
                <w:sz w:val="18"/>
                <w:szCs w:val="18"/>
              </w:rPr>
              <w:t> – </w:t>
            </w:r>
            <w:r w:rsidR="00AB0477" w:rsidRPr="00AB0477">
              <w:rPr>
                <w:rFonts w:ascii="Arial Narrow" w:hAnsi="Arial Narrow" w:cs="Arial"/>
                <w:sz w:val="18"/>
                <w:szCs w:val="18"/>
              </w:rPr>
              <w:t>Les prix sont réputés comprendre toutes les charges fiscales, parafiscales ou autres</w:t>
            </w:r>
            <w:r w:rsidR="00AB0477">
              <w:rPr>
                <w:rFonts w:ascii="Arial Narrow" w:hAnsi="Arial Narrow" w:cs="Arial"/>
                <w:sz w:val="18"/>
                <w:szCs w:val="18"/>
              </w:rPr>
              <w:t xml:space="preserve"> </w:t>
            </w:r>
            <w:r w:rsidR="00AB0477" w:rsidRPr="00AB0477">
              <w:rPr>
                <w:rFonts w:ascii="Arial Narrow" w:hAnsi="Arial Narrow" w:cs="Arial"/>
                <w:sz w:val="18"/>
                <w:szCs w:val="18"/>
              </w:rPr>
              <w:t>frappant obligatoirement les prestations</w:t>
            </w:r>
            <w:r w:rsidR="00AB0477">
              <w:rPr>
                <w:rFonts w:ascii="Arial Narrow" w:hAnsi="Arial Narrow" w:cs="Arial"/>
                <w:sz w:val="18"/>
                <w:szCs w:val="18"/>
              </w:rPr>
              <w:t xml:space="preserve">. </w:t>
            </w:r>
            <w:r w:rsidR="00107894" w:rsidRPr="000E3D2D">
              <w:rPr>
                <w:rFonts w:ascii="Arial Narrow" w:hAnsi="Arial Narrow" w:cs="Arial"/>
                <w:sz w:val="18"/>
                <w:szCs w:val="18"/>
              </w:rPr>
              <w:t>Sauf mention contraire, le prix comprend tous les frais et dépenses nécessaires à l'exécution du contrat et au respect des engagements pris par le TITULAIRE, y compris les frais de déplacement, d’assurance et de transport qui sont à sa charge et sous sa responsabilité jusqu’au lieu de livraison et/ou d’exécution.</w:t>
            </w:r>
          </w:p>
        </w:tc>
      </w:tr>
      <w:tr w:rsidR="00107894" w:rsidRPr="000E3D2D" w14:paraId="622FAF64" w14:textId="77777777" w:rsidTr="00E327A5">
        <w:trPr>
          <w:gridAfter w:val="1"/>
          <w:wAfter w:w="94" w:type="dxa"/>
          <w:trHeight w:val="277"/>
        </w:trPr>
        <w:tc>
          <w:tcPr>
            <w:tcW w:w="4820" w:type="dxa"/>
            <w:gridSpan w:val="14"/>
            <w:tcBorders>
              <w:bottom w:val="single" w:sz="4" w:space="0" w:color="B6DDE8" w:themeColor="accent5" w:themeTint="66"/>
            </w:tcBorders>
            <w:shd w:val="clear" w:color="auto" w:fill="DAEEF3" w:themeFill="accent5" w:themeFillTint="33"/>
          </w:tcPr>
          <w:p w14:paraId="46344459" w14:textId="77777777" w:rsidR="00382A26" w:rsidRDefault="00382A26" w:rsidP="00404213">
            <w:pPr>
              <w:jc w:val="both"/>
              <w:rPr>
                <w:rFonts w:ascii="Arial Narrow" w:hAnsi="Arial Narrow" w:cs="Arial"/>
                <w:sz w:val="18"/>
                <w:szCs w:val="18"/>
              </w:rPr>
            </w:pPr>
          </w:p>
          <w:p w14:paraId="5E2EEC69" w14:textId="77777777" w:rsidR="00423224" w:rsidRDefault="00423224" w:rsidP="00404213">
            <w:pPr>
              <w:jc w:val="both"/>
              <w:rPr>
                <w:rFonts w:ascii="Arial Narrow" w:hAnsi="Arial Narrow" w:cs="Arial"/>
                <w:sz w:val="18"/>
                <w:szCs w:val="18"/>
              </w:rPr>
            </w:pPr>
          </w:p>
          <w:p w14:paraId="49306F6E" w14:textId="77777777" w:rsidR="00423224" w:rsidRPr="000E3D2D" w:rsidRDefault="00423224" w:rsidP="00404213">
            <w:pPr>
              <w:jc w:val="both"/>
              <w:rPr>
                <w:rFonts w:ascii="Arial Narrow" w:hAnsi="Arial Narrow" w:cs="Arial"/>
                <w:sz w:val="18"/>
                <w:szCs w:val="18"/>
              </w:rPr>
            </w:pPr>
          </w:p>
        </w:tc>
      </w:tr>
      <w:tr w:rsidR="00107894" w:rsidRPr="000E3D2D" w14:paraId="7706D535" w14:textId="77777777" w:rsidTr="00E327A5">
        <w:trPr>
          <w:gridAfter w:val="1"/>
          <w:wAfter w:w="94" w:type="dxa"/>
          <w:trHeight w:val="64"/>
        </w:trPr>
        <w:tc>
          <w:tcPr>
            <w:tcW w:w="4820" w:type="dxa"/>
            <w:gridSpan w:val="14"/>
            <w:tcBorders>
              <w:bottom w:val="nil"/>
            </w:tcBorders>
          </w:tcPr>
          <w:p w14:paraId="5A6886C3" w14:textId="77777777" w:rsidR="00107894" w:rsidRPr="000E3D2D" w:rsidRDefault="00450B60" w:rsidP="00AA1C55">
            <w:pPr>
              <w:pStyle w:val="Corpsdetexte2"/>
              <w:spacing w:before="40"/>
              <w:jc w:val="both"/>
              <w:rPr>
                <w:rFonts w:ascii="Arial Narrow" w:hAnsi="Arial Narrow" w:cs="Arial"/>
                <w:sz w:val="18"/>
                <w:szCs w:val="18"/>
              </w:rPr>
            </w:pPr>
            <w:r w:rsidRPr="000E3D2D">
              <w:rPr>
                <w:rFonts w:ascii="Arial Narrow" w:hAnsi="Arial Narrow" w:cs="Arial"/>
                <w:b/>
                <w:sz w:val="18"/>
                <w:szCs w:val="18"/>
              </w:rPr>
              <w:t>5</w:t>
            </w:r>
            <w:r w:rsidR="000F7DD1" w:rsidRPr="000E3D2D">
              <w:rPr>
                <w:rFonts w:ascii="Arial Narrow" w:hAnsi="Arial Narrow" w:cs="Arial"/>
                <w:sz w:val="18"/>
                <w:szCs w:val="18"/>
              </w:rPr>
              <w:t> – </w:t>
            </w:r>
            <w:r w:rsidR="00475282" w:rsidRPr="000E3D2D">
              <w:rPr>
                <w:rFonts w:ascii="Arial Narrow" w:hAnsi="Arial Narrow" w:cs="Arial"/>
                <w:sz w:val="18"/>
                <w:szCs w:val="18"/>
              </w:rPr>
              <w:t xml:space="preserve">Le TITULAIRE peut accorder </w:t>
            </w:r>
            <w:r w:rsidR="00A06B7B">
              <w:rPr>
                <w:rFonts w:ascii="Arial Narrow" w:hAnsi="Arial Narrow" w:cs="Arial"/>
                <w:sz w:val="18"/>
                <w:szCs w:val="18"/>
              </w:rPr>
              <w:t xml:space="preserve">des </w:t>
            </w:r>
            <w:r w:rsidR="00AB0477">
              <w:rPr>
                <w:rFonts w:ascii="Arial Narrow" w:hAnsi="Arial Narrow" w:cs="Arial"/>
                <w:sz w:val="18"/>
                <w:szCs w:val="18"/>
              </w:rPr>
              <w:t xml:space="preserve">réductions - </w:t>
            </w:r>
            <w:r w:rsidR="00A06B7B">
              <w:rPr>
                <w:rFonts w:ascii="Arial Narrow" w:hAnsi="Arial Narrow" w:cs="Arial"/>
                <w:sz w:val="18"/>
                <w:szCs w:val="18"/>
              </w:rPr>
              <w:t xml:space="preserve">rabais - </w:t>
            </w:r>
            <w:r w:rsidR="00475282" w:rsidRPr="000E3D2D">
              <w:rPr>
                <w:rFonts w:ascii="Arial Narrow" w:hAnsi="Arial Narrow" w:cs="Arial"/>
                <w:sz w:val="18"/>
                <w:szCs w:val="18"/>
              </w:rPr>
              <w:t>remise</w:t>
            </w:r>
            <w:r w:rsidR="00A06B7B">
              <w:rPr>
                <w:rFonts w:ascii="Arial Narrow" w:hAnsi="Arial Narrow" w:cs="Arial"/>
                <w:sz w:val="18"/>
                <w:szCs w:val="18"/>
              </w:rPr>
              <w:t>s - ristournes</w:t>
            </w:r>
            <w:r w:rsidR="00475282" w:rsidRPr="000E3D2D">
              <w:rPr>
                <w:rFonts w:ascii="Arial Narrow" w:hAnsi="Arial Narrow" w:cs="Arial"/>
                <w:sz w:val="18"/>
                <w:szCs w:val="18"/>
              </w:rPr>
              <w:t>.</w:t>
            </w:r>
          </w:p>
        </w:tc>
      </w:tr>
      <w:tr w:rsidR="00475282" w:rsidRPr="000E3D2D" w14:paraId="7591A188" w14:textId="77777777" w:rsidTr="00E327A5">
        <w:trPr>
          <w:gridAfter w:val="1"/>
          <w:wAfter w:w="94" w:type="dxa"/>
        </w:trPr>
        <w:tc>
          <w:tcPr>
            <w:tcW w:w="4820" w:type="dxa"/>
            <w:gridSpan w:val="14"/>
          </w:tcPr>
          <w:p w14:paraId="5C2E4172" w14:textId="77777777" w:rsidR="00475282" w:rsidRPr="000E3D2D" w:rsidRDefault="00475282"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796964">
              <w:rPr>
                <w:rFonts w:ascii="Arial Narrow" w:hAnsi="Arial Narrow" w:cs="Arial"/>
                <w:b/>
                <w:bCs/>
                <w:color w:val="auto"/>
                <w:sz w:val="18"/>
                <w:szCs w:val="18"/>
                <w:u w:val="single"/>
              </w:rPr>
              <w:t>AVANCE</w:t>
            </w:r>
          </w:p>
        </w:tc>
      </w:tr>
      <w:tr w:rsidR="00475282" w:rsidRPr="000E3D2D" w14:paraId="59442202" w14:textId="77777777" w:rsidTr="00E327A5">
        <w:trPr>
          <w:gridAfter w:val="1"/>
          <w:wAfter w:w="94" w:type="dxa"/>
        </w:trPr>
        <w:tc>
          <w:tcPr>
            <w:tcW w:w="4820" w:type="dxa"/>
            <w:gridSpan w:val="14"/>
          </w:tcPr>
          <w:p w14:paraId="6EEEC68E" w14:textId="4FD8A50F" w:rsidR="00475282" w:rsidRPr="00382A26" w:rsidRDefault="00E327A5" w:rsidP="00885577">
            <w:pPr>
              <w:ind w:left="284" w:hanging="284"/>
              <w:jc w:val="both"/>
              <w:rPr>
                <w:rFonts w:ascii="Arial Narrow" w:hAnsi="Arial Narrow" w:cs="Arial"/>
                <w:sz w:val="18"/>
                <w:szCs w:val="18"/>
              </w:rPr>
            </w:pPr>
            <w:r>
              <w:rPr>
                <w:rFonts w:ascii="Arial Narrow" w:hAnsi="Arial Narrow"/>
                <w:noProof/>
                <w:sz w:val="18"/>
                <w:szCs w:val="18"/>
              </w:rPr>
              <w:drawing>
                <wp:inline distT="0" distB="0" distL="0" distR="0" wp14:anchorId="3E62EAB4" wp14:editId="5E4D202F">
                  <wp:extent cx="142875" cy="142875"/>
                  <wp:effectExtent l="0" t="0" r="9525" b="9525"/>
                  <wp:docPr id="246" name="Image 2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6"/>
                          <pic:cNvPicPr preferRelativeResize="0">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324432" w:rsidRPr="00382A26">
              <w:rPr>
                <w:rFonts w:ascii="Arial Narrow" w:hAnsi="Arial Narrow"/>
                <w:sz w:val="18"/>
                <w:szCs w:val="18"/>
              </w:rPr>
              <w:t> </w:t>
            </w:r>
            <w:r w:rsidR="001213B0" w:rsidRPr="00382A26">
              <w:rPr>
                <w:rFonts w:ascii="Arial Narrow" w:hAnsi="Arial Narrow"/>
                <w:sz w:val="18"/>
                <w:szCs w:val="18"/>
              </w:rPr>
              <w:t xml:space="preserve">Sauf le cas d’une avance obligatoire </w:t>
            </w:r>
            <w:r w:rsidR="00885577" w:rsidRPr="00382A26">
              <w:rPr>
                <w:rFonts w:ascii="Arial Narrow" w:hAnsi="Arial Narrow"/>
                <w:sz w:val="18"/>
                <w:szCs w:val="18"/>
              </w:rPr>
              <w:t xml:space="preserve">minimum </w:t>
            </w:r>
            <w:r w:rsidR="001213B0" w:rsidRPr="00382A26">
              <w:rPr>
                <w:rFonts w:ascii="Arial Narrow" w:hAnsi="Arial Narrow"/>
                <w:sz w:val="18"/>
                <w:szCs w:val="18"/>
              </w:rPr>
              <w:t>prévue par la réglementation</w:t>
            </w:r>
            <w:r w:rsidR="00C33DE6" w:rsidRPr="00382A26">
              <w:rPr>
                <w:rFonts w:ascii="Arial Narrow" w:hAnsi="Arial Narrow"/>
                <w:sz w:val="18"/>
                <w:szCs w:val="18"/>
              </w:rPr>
              <w:t xml:space="preserve"> et non refusée</w:t>
            </w:r>
            <w:r w:rsidR="001213B0" w:rsidRPr="00382A26">
              <w:rPr>
                <w:rFonts w:ascii="Arial Narrow" w:hAnsi="Arial Narrow"/>
                <w:sz w:val="18"/>
                <w:szCs w:val="18"/>
              </w:rPr>
              <w:t>, a</w:t>
            </w:r>
            <w:r w:rsidR="00475282" w:rsidRPr="00382A26">
              <w:rPr>
                <w:rFonts w:ascii="Arial Narrow" w:hAnsi="Arial Narrow" w:cs="Arial"/>
                <w:sz w:val="18"/>
                <w:szCs w:val="18"/>
              </w:rPr>
              <w:t>ucune avance ne sera versée.</w:t>
            </w:r>
          </w:p>
        </w:tc>
      </w:tr>
      <w:tr w:rsidR="008E56EE" w:rsidRPr="000E3D2D" w14:paraId="2E56B567" w14:textId="77777777" w:rsidTr="00E327A5">
        <w:trPr>
          <w:gridAfter w:val="1"/>
          <w:wAfter w:w="94" w:type="dxa"/>
        </w:trPr>
        <w:tc>
          <w:tcPr>
            <w:tcW w:w="3969" w:type="dxa"/>
            <w:gridSpan w:val="12"/>
            <w:tcBorders>
              <w:bottom w:val="nil"/>
            </w:tcBorders>
          </w:tcPr>
          <w:p w14:paraId="25D97A46" w14:textId="43934F1A" w:rsidR="008E56EE" w:rsidRPr="00382A26" w:rsidRDefault="00E327A5" w:rsidP="008E56EE">
            <w:pPr>
              <w:ind w:left="284" w:hanging="284"/>
              <w:jc w:val="both"/>
              <w:rPr>
                <w:sz w:val="18"/>
                <w:szCs w:val="18"/>
              </w:rPr>
            </w:pPr>
            <w:r>
              <w:rPr>
                <w:rFonts w:ascii="Arial Narrow" w:hAnsi="Arial Narrow" w:cs="Arial"/>
                <w:noProof/>
                <w:color w:val="000000"/>
                <w:sz w:val="18"/>
                <w:szCs w:val="18"/>
              </w:rPr>
              <w:drawing>
                <wp:inline distT="0" distB="0" distL="0" distR="0" wp14:anchorId="73D2CA96" wp14:editId="62CF3E3B">
                  <wp:extent cx="142875" cy="142875"/>
                  <wp:effectExtent l="0" t="0" r="9525" b="9525"/>
                  <wp:docPr id="247" name="Image 2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8E56EE" w:rsidRPr="00382A26">
              <w:rPr>
                <w:rFonts w:ascii="Arial Narrow" w:hAnsi="Arial Narrow" w:cs="Arial"/>
                <w:color w:val="000000"/>
                <w:sz w:val="18"/>
                <w:szCs w:val="18"/>
              </w:rPr>
              <w:t> L</w:t>
            </w:r>
            <w:r w:rsidR="008E56EE" w:rsidRPr="00382A26">
              <w:rPr>
                <w:rFonts w:ascii="Arial Narrow" w:hAnsi="Arial Narrow" w:cs="Arial"/>
                <w:sz w:val="18"/>
                <w:szCs w:val="18"/>
              </w:rPr>
              <w:t>e TITULAIRE peut bénéficier d’une avance égale à :</w:t>
            </w:r>
          </w:p>
        </w:tc>
        <w:tc>
          <w:tcPr>
            <w:tcW w:w="426" w:type="dxa"/>
            <w:tcBorders>
              <w:bottom w:val="nil"/>
            </w:tcBorders>
            <w:shd w:val="clear" w:color="auto" w:fill="DAEEF3" w:themeFill="accent5" w:themeFillTint="33"/>
            <w:tcMar>
              <w:left w:w="0" w:type="dxa"/>
              <w:right w:w="0" w:type="dxa"/>
            </w:tcMar>
            <w:vAlign w:val="bottom"/>
          </w:tcPr>
          <w:p w14:paraId="23349737" w14:textId="77777777" w:rsidR="008E56EE" w:rsidRPr="00382A26" w:rsidRDefault="008E56EE" w:rsidP="008E56EE">
            <w:pPr>
              <w:ind w:left="284" w:hanging="284"/>
              <w:jc w:val="center"/>
              <w:rPr>
                <w:rFonts w:ascii="Arial Narrow" w:hAnsi="Arial Narrow"/>
                <w:sz w:val="18"/>
                <w:szCs w:val="18"/>
              </w:rPr>
            </w:pPr>
          </w:p>
        </w:tc>
        <w:tc>
          <w:tcPr>
            <w:tcW w:w="425" w:type="dxa"/>
            <w:tcBorders>
              <w:bottom w:val="nil"/>
            </w:tcBorders>
            <w:vAlign w:val="bottom"/>
          </w:tcPr>
          <w:p w14:paraId="3399CCE8" w14:textId="77777777" w:rsidR="008E56EE" w:rsidRPr="00382A26" w:rsidRDefault="008E56EE" w:rsidP="008E56EE">
            <w:pPr>
              <w:ind w:left="284" w:hanging="284"/>
              <w:jc w:val="center"/>
              <w:rPr>
                <w:rFonts w:ascii="Arial Narrow" w:hAnsi="Arial Narrow" w:cs="Arial"/>
                <w:sz w:val="18"/>
                <w:szCs w:val="18"/>
              </w:rPr>
            </w:pPr>
            <w:r w:rsidRPr="00382A26">
              <w:rPr>
                <w:rFonts w:ascii="Arial Narrow" w:hAnsi="Arial Narrow" w:cs="Arial"/>
                <w:sz w:val="18"/>
                <w:szCs w:val="18"/>
              </w:rPr>
              <w:t>%</w:t>
            </w:r>
          </w:p>
        </w:tc>
      </w:tr>
      <w:tr w:rsidR="009B1CC2" w:rsidRPr="000E3D2D" w14:paraId="1422831B" w14:textId="77777777" w:rsidTr="00E327A5">
        <w:trPr>
          <w:gridAfter w:val="1"/>
          <w:wAfter w:w="94" w:type="dxa"/>
          <w:trHeight w:val="64"/>
        </w:trPr>
        <w:tc>
          <w:tcPr>
            <w:tcW w:w="4820" w:type="dxa"/>
            <w:gridSpan w:val="14"/>
            <w:tcBorders>
              <w:top w:val="nil"/>
            </w:tcBorders>
            <w:shd w:val="clear" w:color="auto" w:fill="auto"/>
          </w:tcPr>
          <w:p w14:paraId="4F79F115" w14:textId="77777777" w:rsidR="009B1CC2" w:rsidRPr="00382A26" w:rsidRDefault="00A05D3D" w:rsidP="008E56EE">
            <w:pPr>
              <w:pStyle w:val="Default"/>
              <w:ind w:left="284"/>
              <w:rPr>
                <w:rFonts w:ascii="Arial Narrow" w:hAnsi="Arial Narrow" w:cs="Arial"/>
                <w:color w:val="auto"/>
                <w:sz w:val="18"/>
                <w:szCs w:val="18"/>
              </w:rPr>
            </w:pPr>
            <w:sdt>
              <w:sdtPr>
                <w:rPr>
                  <w:rFonts w:ascii="Arial Narrow" w:hAnsi="Arial Narrow" w:cs="Arial"/>
                  <w:color w:val="00294B"/>
                  <w:sz w:val="18"/>
                  <w:szCs w:val="18"/>
                </w:rPr>
                <w:alias w:val="AVANCE"/>
                <w:tag w:val="AVANCE"/>
                <w:id w:val="720483304"/>
                <w:placeholder>
                  <w:docPart w:val="7DA346135CD046F4B623E78B94B9FC7A"/>
                </w:placeholder>
                <w:dropDownList>
                  <w:listItem w:value="Choisissez un élément."/>
                  <w:listItem w:displayText="du montant TTC du marché" w:value="du montant TTC du marché"/>
                  <w:listItem w:displayText="du montant TTC du premier bon de commande" w:value="du montant TTC du premier bon de commande"/>
                  <w:listItem w:displayText="portant sur les éléments suivants du marché :" w:value="portant sur les éléments suivants du marché :"/>
                </w:dropDownList>
              </w:sdtPr>
              <w:sdtEndPr/>
              <w:sdtContent>
                <w:r w:rsidR="008E56EE" w:rsidRPr="00382A26">
                  <w:rPr>
                    <w:rFonts w:ascii="Arial Narrow" w:hAnsi="Arial Narrow" w:cs="Arial"/>
                    <w:color w:val="00294B"/>
                    <w:sz w:val="18"/>
                    <w:szCs w:val="18"/>
                  </w:rPr>
                  <w:t>du montant TTC du marché</w:t>
                </w:r>
              </w:sdtContent>
            </w:sdt>
          </w:p>
        </w:tc>
      </w:tr>
      <w:tr w:rsidR="008E56EE" w:rsidRPr="000E3D2D" w14:paraId="73CFBAC2" w14:textId="77777777" w:rsidTr="00E327A5">
        <w:trPr>
          <w:gridAfter w:val="1"/>
          <w:wAfter w:w="94" w:type="dxa"/>
          <w:trHeight w:val="163"/>
        </w:trPr>
        <w:tc>
          <w:tcPr>
            <w:tcW w:w="4820" w:type="dxa"/>
            <w:gridSpan w:val="14"/>
            <w:shd w:val="clear" w:color="auto" w:fill="DAEEF3" w:themeFill="accent5" w:themeFillTint="33"/>
          </w:tcPr>
          <w:p w14:paraId="0B0C596F" w14:textId="77777777" w:rsidR="00382A26" w:rsidRPr="000E3D2D" w:rsidRDefault="00382A26" w:rsidP="000E4F9F">
            <w:pPr>
              <w:pStyle w:val="Default"/>
              <w:rPr>
                <w:rFonts w:ascii="Arial Narrow" w:hAnsi="Arial Narrow" w:cs="Arial"/>
                <w:color w:val="auto"/>
                <w:sz w:val="18"/>
                <w:szCs w:val="18"/>
              </w:rPr>
            </w:pPr>
          </w:p>
        </w:tc>
      </w:tr>
      <w:tr w:rsidR="00475282" w:rsidRPr="000E3D2D" w14:paraId="45841B9E" w14:textId="77777777" w:rsidTr="00E327A5">
        <w:trPr>
          <w:gridAfter w:val="1"/>
          <w:wAfter w:w="94" w:type="dxa"/>
        </w:trPr>
        <w:tc>
          <w:tcPr>
            <w:tcW w:w="4820" w:type="dxa"/>
            <w:gridSpan w:val="14"/>
            <w:tcBorders>
              <w:bottom w:val="nil"/>
            </w:tcBorders>
          </w:tcPr>
          <w:p w14:paraId="033C909A" w14:textId="77777777" w:rsidR="00475282" w:rsidRPr="000E3D2D" w:rsidRDefault="00C2484D" w:rsidP="00AE33C5">
            <w:pPr>
              <w:jc w:val="both"/>
              <w:rPr>
                <w:rFonts w:ascii="Arial Narrow" w:hAnsi="Arial Narrow" w:cs="Arial"/>
                <w:sz w:val="18"/>
                <w:szCs w:val="18"/>
              </w:rPr>
            </w:pPr>
            <w:r>
              <w:rPr>
                <w:rFonts w:ascii="Arial Narrow" w:hAnsi="Arial Narrow" w:cs="Arial"/>
                <w:sz w:val="18"/>
                <w:szCs w:val="18"/>
              </w:rPr>
              <w:t xml:space="preserve">En cas de versement d’une avance, </w:t>
            </w:r>
            <w:r w:rsidR="00D277C2">
              <w:rPr>
                <w:rFonts w:ascii="Arial Narrow" w:hAnsi="Arial Narrow" w:cs="Arial"/>
                <w:sz w:val="18"/>
                <w:szCs w:val="18"/>
              </w:rPr>
              <w:t xml:space="preserve">son </w:t>
            </w:r>
            <w:r w:rsidR="00D277C2" w:rsidRPr="000E3D2D">
              <w:rPr>
                <w:rFonts w:ascii="Arial Narrow" w:hAnsi="Arial Narrow" w:cs="Arial"/>
                <w:sz w:val="18"/>
                <w:szCs w:val="18"/>
              </w:rPr>
              <w:t>remboursement sera effectué</w:t>
            </w:r>
            <w:r w:rsidR="00D277C2">
              <w:rPr>
                <w:rFonts w:ascii="Arial Narrow" w:hAnsi="Arial Narrow" w:cs="Arial"/>
                <w:sz w:val="18"/>
                <w:szCs w:val="18"/>
              </w:rPr>
              <w:t xml:space="preserve">, sauf stipulation contraire mentionnée ci-après, </w:t>
            </w:r>
            <w:r w:rsidR="00D277C2" w:rsidRPr="000E3D2D">
              <w:rPr>
                <w:rFonts w:ascii="Arial Narrow" w:hAnsi="Arial Narrow" w:cs="Arial"/>
                <w:sz w:val="18"/>
                <w:szCs w:val="18"/>
              </w:rPr>
              <w:t>en une fois par précompte sur les sommes dues au titre du présent marché ou, le cas échéant, jusqu’à épuisement de son solde.</w:t>
            </w:r>
          </w:p>
        </w:tc>
      </w:tr>
      <w:tr w:rsidR="00475282" w:rsidRPr="000E3D2D" w14:paraId="24D0ED8E" w14:textId="77777777" w:rsidTr="00E327A5">
        <w:trPr>
          <w:gridAfter w:val="1"/>
          <w:wAfter w:w="94" w:type="dxa"/>
        </w:trPr>
        <w:tc>
          <w:tcPr>
            <w:tcW w:w="4820" w:type="dxa"/>
            <w:gridSpan w:val="14"/>
            <w:tcBorders>
              <w:top w:val="nil"/>
              <w:bottom w:val="nil"/>
            </w:tcBorders>
          </w:tcPr>
          <w:p w14:paraId="782454AA" w14:textId="77777777" w:rsidR="00475282" w:rsidRPr="00AE33C5" w:rsidRDefault="00D277C2" w:rsidP="00AE33C5">
            <w:pPr>
              <w:jc w:val="both"/>
              <w:rPr>
                <w:rFonts w:ascii="Arial Narrow" w:hAnsi="Arial Narrow" w:cs="Arial"/>
                <w:i/>
                <w:sz w:val="18"/>
                <w:szCs w:val="18"/>
              </w:rPr>
            </w:pPr>
            <w:proofErr w:type="gramStart"/>
            <w:r w:rsidRPr="00AE33C5">
              <w:rPr>
                <w:rFonts w:ascii="Arial Narrow" w:hAnsi="Arial Narrow" w:cs="Arial"/>
                <w:i/>
                <w:sz w:val="18"/>
                <w:szCs w:val="18"/>
              </w:rPr>
              <w:t>Modalité particulières</w:t>
            </w:r>
            <w:proofErr w:type="gramEnd"/>
            <w:r w:rsidRPr="00AE33C5">
              <w:rPr>
                <w:rFonts w:ascii="Arial Narrow" w:hAnsi="Arial Narrow" w:cs="Arial"/>
                <w:i/>
                <w:sz w:val="18"/>
                <w:szCs w:val="18"/>
              </w:rPr>
              <w:t xml:space="preserve"> de remboursement de l’avance</w:t>
            </w:r>
            <w:r w:rsidR="00AE33C5">
              <w:rPr>
                <w:rFonts w:ascii="Arial Narrow" w:hAnsi="Arial Narrow" w:cs="Arial"/>
                <w:i/>
                <w:sz w:val="18"/>
                <w:szCs w:val="18"/>
              </w:rPr>
              <w:t>, le cas échéant</w:t>
            </w:r>
            <w:r w:rsidRPr="00AE33C5">
              <w:rPr>
                <w:rFonts w:ascii="Arial Narrow" w:hAnsi="Arial Narrow" w:cs="Arial"/>
                <w:i/>
                <w:sz w:val="18"/>
                <w:szCs w:val="18"/>
              </w:rPr>
              <w:t> :</w:t>
            </w:r>
          </w:p>
        </w:tc>
      </w:tr>
      <w:tr w:rsidR="00AE33C5" w:rsidRPr="000E3D2D" w14:paraId="5C23C526" w14:textId="77777777" w:rsidTr="00E327A5">
        <w:trPr>
          <w:trHeight w:val="333"/>
        </w:trPr>
        <w:tc>
          <w:tcPr>
            <w:tcW w:w="236" w:type="dxa"/>
            <w:tcBorders>
              <w:top w:val="nil"/>
            </w:tcBorders>
            <w:shd w:val="clear" w:color="auto" w:fill="auto"/>
          </w:tcPr>
          <w:p w14:paraId="7E36145C" w14:textId="77777777" w:rsidR="00AE33C5" w:rsidRPr="000E3D2D" w:rsidRDefault="00AE33C5" w:rsidP="000E4F9F">
            <w:pPr>
              <w:pStyle w:val="Default"/>
              <w:rPr>
                <w:rFonts w:ascii="Arial Narrow" w:hAnsi="Arial Narrow" w:cs="Arial"/>
                <w:color w:val="auto"/>
                <w:sz w:val="18"/>
                <w:szCs w:val="18"/>
              </w:rPr>
            </w:pPr>
          </w:p>
        </w:tc>
        <w:tc>
          <w:tcPr>
            <w:tcW w:w="4678" w:type="dxa"/>
            <w:gridSpan w:val="14"/>
            <w:tcBorders>
              <w:top w:val="nil"/>
            </w:tcBorders>
            <w:shd w:val="clear" w:color="auto" w:fill="DAEEF3" w:themeFill="accent5" w:themeFillTint="33"/>
          </w:tcPr>
          <w:p w14:paraId="7BB7FAF7" w14:textId="77777777" w:rsidR="00382A26" w:rsidRPr="000E3D2D" w:rsidRDefault="00382A26" w:rsidP="000E4F9F">
            <w:pPr>
              <w:pStyle w:val="Default"/>
              <w:rPr>
                <w:rFonts w:ascii="Arial Narrow" w:hAnsi="Arial Narrow" w:cs="Arial"/>
                <w:color w:val="auto"/>
                <w:sz w:val="18"/>
                <w:szCs w:val="18"/>
              </w:rPr>
            </w:pPr>
          </w:p>
        </w:tc>
      </w:tr>
      <w:tr w:rsidR="009B1CC2" w:rsidRPr="000E3D2D" w14:paraId="6DA030E3" w14:textId="77777777" w:rsidTr="00E327A5">
        <w:trPr>
          <w:gridAfter w:val="1"/>
          <w:wAfter w:w="94" w:type="dxa"/>
        </w:trPr>
        <w:tc>
          <w:tcPr>
            <w:tcW w:w="4820" w:type="dxa"/>
            <w:gridSpan w:val="14"/>
            <w:tcBorders>
              <w:bottom w:val="single" w:sz="4" w:space="0" w:color="B6DDE8" w:themeColor="accent5" w:themeTint="66"/>
            </w:tcBorders>
          </w:tcPr>
          <w:p w14:paraId="634F208A" w14:textId="77777777" w:rsidR="009B1CC2" w:rsidRPr="000E3D2D" w:rsidRDefault="009B1CC2" w:rsidP="00AC7414">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E</w:t>
            </w:r>
            <w:r w:rsidR="00AC7414" w:rsidRPr="000E3D2D">
              <w:rPr>
                <w:rFonts w:ascii="Arial Narrow" w:hAnsi="Arial Narrow" w:cs="Arial"/>
                <w:b/>
                <w:bCs/>
                <w:color w:val="auto"/>
                <w:sz w:val="18"/>
                <w:szCs w:val="18"/>
                <w:u w:val="single"/>
              </w:rPr>
              <w:t>VOLUTION DU PRIX DU MARCHE</w:t>
            </w:r>
          </w:p>
        </w:tc>
      </w:tr>
      <w:tr w:rsidR="00102796" w:rsidRPr="000E3D2D" w14:paraId="1898FD72" w14:textId="77777777" w:rsidTr="00E327A5">
        <w:trPr>
          <w:gridAfter w:val="1"/>
          <w:wAfter w:w="94" w:type="dxa"/>
        </w:trPr>
        <w:tc>
          <w:tcPr>
            <w:tcW w:w="4820" w:type="dxa"/>
            <w:gridSpan w:val="14"/>
            <w:tcBorders>
              <w:bottom w:val="nil"/>
            </w:tcBorders>
          </w:tcPr>
          <w:p w14:paraId="35805DBD" w14:textId="77777777" w:rsidR="00102796" w:rsidRPr="000E3D2D" w:rsidRDefault="00A05D3D" w:rsidP="00102796">
            <w:pPr>
              <w:pStyle w:val="CM6"/>
              <w:jc w:val="both"/>
              <w:rPr>
                <w:rFonts w:ascii="Arial Narrow" w:hAnsi="Arial Narrow" w:cs="Arial"/>
                <w:sz w:val="18"/>
                <w:szCs w:val="18"/>
              </w:rPr>
            </w:pPr>
            <w:sdt>
              <w:sdtPr>
                <w:rPr>
                  <w:rFonts w:ascii="Arial Narrow" w:hAnsi="Arial Narrow" w:cs="Arial"/>
                  <w:color w:val="00294B"/>
                  <w:sz w:val="18"/>
                  <w:szCs w:val="18"/>
                </w:rPr>
                <w:alias w:val="PRIX"/>
                <w:tag w:val="PRIX"/>
                <w:id w:val="618499415"/>
                <w:placeholder>
                  <w:docPart w:val="5D99DB3F3EBC4F1A93B0B461E7318218"/>
                </w:placeholder>
                <w:dropDownList>
                  <w:listItem w:value="Choisissez un élément."/>
                  <w:listItem w:displayText="- / -" w:value="- / -"/>
                  <w:listItem w:displayText="Sauf stipulation contraire, figurant dans l’annexe &quot;Exécution financière&quot; renseignée par le TITULAIRE, les prix sont fixés comme suit :" w:value="Sauf stipulation contraire, figurant dans l’annexe &quot;Exécution financière&quot; renseignée par le TITULAIRE, les prix sont fixés comme suit :"/>
                </w:dropDownList>
              </w:sdtPr>
              <w:sdtEndPr/>
              <w:sdtContent>
                <w:r w:rsidR="00922CF2" w:rsidRPr="005D270A">
                  <w:rPr>
                    <w:rFonts w:ascii="Arial Narrow" w:hAnsi="Arial Narrow" w:cs="Arial"/>
                    <w:color w:val="00294B"/>
                    <w:sz w:val="18"/>
                    <w:szCs w:val="18"/>
                  </w:rPr>
                  <w:t>- / -</w:t>
                </w:r>
              </w:sdtContent>
            </w:sdt>
          </w:p>
        </w:tc>
      </w:tr>
      <w:tr w:rsidR="009B1CC2" w:rsidRPr="000E3D2D" w14:paraId="66D4A6C8" w14:textId="77777777" w:rsidTr="00E327A5">
        <w:trPr>
          <w:gridAfter w:val="1"/>
          <w:wAfter w:w="94" w:type="dxa"/>
        </w:trPr>
        <w:tc>
          <w:tcPr>
            <w:tcW w:w="4820" w:type="dxa"/>
            <w:gridSpan w:val="14"/>
            <w:tcBorders>
              <w:bottom w:val="nil"/>
            </w:tcBorders>
          </w:tcPr>
          <w:p w14:paraId="403FB377" w14:textId="77777777" w:rsidR="009B1CC2" w:rsidRPr="000E3D2D" w:rsidRDefault="00A857C2" w:rsidP="00102796">
            <w:pPr>
              <w:pStyle w:val="CM6"/>
              <w:jc w:val="both"/>
              <w:rPr>
                <w:rFonts w:ascii="Arial Narrow" w:hAnsi="Arial Narrow" w:cs="Arial"/>
                <w:sz w:val="18"/>
                <w:szCs w:val="18"/>
              </w:rPr>
            </w:pPr>
            <w:r w:rsidRPr="000E3D2D">
              <w:rPr>
                <w:rFonts w:ascii="Arial Narrow" w:hAnsi="Arial Narrow" w:cs="Arial"/>
                <w:sz w:val="18"/>
                <w:szCs w:val="18"/>
              </w:rPr>
              <w:fldChar w:fldCharType="begin">
                <w:ffData>
                  <w:name w:val="CaseACocher5"/>
                  <w:enabled/>
                  <w:calcOnExit w:val="0"/>
                  <w:checkBox>
                    <w:sizeAuto/>
                    <w:default w:val="0"/>
                  </w:checkBox>
                </w:ffData>
              </w:fldChar>
            </w:r>
            <w:bookmarkStart w:id="18" w:name="CaseACocher5"/>
            <w:r w:rsidR="009B1CC2" w:rsidRPr="000E3D2D">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sidRPr="000E3D2D">
              <w:rPr>
                <w:rFonts w:ascii="Arial Narrow" w:hAnsi="Arial Narrow" w:cs="Arial"/>
                <w:sz w:val="18"/>
                <w:szCs w:val="18"/>
              </w:rPr>
              <w:fldChar w:fldCharType="end"/>
            </w:r>
            <w:bookmarkEnd w:id="18"/>
            <w:r w:rsidR="009B1CC2" w:rsidRPr="000E3D2D">
              <w:rPr>
                <w:rFonts w:ascii="Arial Narrow" w:hAnsi="Arial Narrow" w:cs="Arial"/>
                <w:sz w:val="18"/>
                <w:szCs w:val="18"/>
              </w:rPr>
              <w:t> Le</w:t>
            </w:r>
            <w:r w:rsidR="00102796">
              <w:rPr>
                <w:rFonts w:ascii="Arial Narrow" w:hAnsi="Arial Narrow" w:cs="Arial"/>
                <w:sz w:val="18"/>
                <w:szCs w:val="18"/>
              </w:rPr>
              <w:t>s</w:t>
            </w:r>
            <w:r w:rsidR="009B1CC2" w:rsidRPr="000E3D2D">
              <w:rPr>
                <w:rFonts w:ascii="Arial Narrow" w:hAnsi="Arial Narrow" w:cs="Arial"/>
                <w:sz w:val="18"/>
                <w:szCs w:val="18"/>
              </w:rPr>
              <w:t xml:space="preserve"> prix </w:t>
            </w:r>
            <w:r w:rsidR="00102796">
              <w:rPr>
                <w:rFonts w:ascii="Arial Narrow" w:hAnsi="Arial Narrow" w:cs="Arial"/>
                <w:sz w:val="18"/>
                <w:szCs w:val="18"/>
              </w:rPr>
              <w:t xml:space="preserve">sont </w:t>
            </w:r>
            <w:r w:rsidR="009B1CC2" w:rsidRPr="000E3D2D">
              <w:rPr>
                <w:rFonts w:ascii="Arial Narrow" w:hAnsi="Arial Narrow" w:cs="Arial"/>
                <w:sz w:val="18"/>
                <w:szCs w:val="18"/>
              </w:rPr>
              <w:t>ferme</w:t>
            </w:r>
            <w:r w:rsidR="00102796">
              <w:rPr>
                <w:rFonts w:ascii="Arial Narrow" w:hAnsi="Arial Narrow" w:cs="Arial"/>
                <w:sz w:val="18"/>
                <w:szCs w:val="18"/>
              </w:rPr>
              <w:t>s</w:t>
            </w:r>
            <w:r w:rsidR="009B1CC2" w:rsidRPr="000E3D2D">
              <w:rPr>
                <w:rFonts w:ascii="Arial Narrow" w:hAnsi="Arial Narrow" w:cs="Arial"/>
                <w:sz w:val="18"/>
                <w:szCs w:val="18"/>
              </w:rPr>
              <w:t>.</w:t>
            </w:r>
          </w:p>
        </w:tc>
      </w:tr>
      <w:tr w:rsidR="00DF734C" w:rsidRPr="00F504CC" w14:paraId="4E98F096" w14:textId="77777777" w:rsidTr="00E327A5">
        <w:trPr>
          <w:trHeight w:val="381"/>
        </w:trPr>
        <w:tc>
          <w:tcPr>
            <w:tcW w:w="236" w:type="dxa"/>
            <w:tcBorders>
              <w:top w:val="nil"/>
              <w:bottom w:val="single" w:sz="4" w:space="0" w:color="B6DDE8" w:themeColor="accent5" w:themeTint="66"/>
            </w:tcBorders>
            <w:shd w:val="clear" w:color="auto" w:fill="auto"/>
          </w:tcPr>
          <w:p w14:paraId="070F3C99" w14:textId="77777777" w:rsidR="00DF734C" w:rsidRPr="00F504CC" w:rsidRDefault="00DF734C" w:rsidP="001A3637">
            <w:pPr>
              <w:pStyle w:val="CM6"/>
              <w:spacing w:after="120"/>
              <w:jc w:val="both"/>
              <w:rPr>
                <w:rFonts w:ascii="Arial Narrow" w:hAnsi="Arial Narrow" w:cs="Arial"/>
                <w:sz w:val="18"/>
                <w:szCs w:val="18"/>
              </w:rPr>
            </w:pPr>
          </w:p>
        </w:tc>
        <w:tc>
          <w:tcPr>
            <w:tcW w:w="4678" w:type="dxa"/>
            <w:gridSpan w:val="14"/>
            <w:tcBorders>
              <w:top w:val="nil"/>
              <w:bottom w:val="single" w:sz="4" w:space="0" w:color="B6DDE8" w:themeColor="accent5" w:themeTint="66"/>
            </w:tcBorders>
            <w:shd w:val="clear" w:color="auto" w:fill="DAEEF3" w:themeFill="accent5" w:themeFillTint="33"/>
          </w:tcPr>
          <w:p w14:paraId="6E94694F" w14:textId="77777777" w:rsidR="00DF734C" w:rsidRPr="00F504CC" w:rsidRDefault="00DF734C" w:rsidP="001A3637">
            <w:pPr>
              <w:pStyle w:val="CM6"/>
              <w:spacing w:after="120"/>
              <w:jc w:val="both"/>
              <w:rPr>
                <w:rFonts w:ascii="Arial Narrow" w:hAnsi="Arial Narrow" w:cs="Arial"/>
                <w:sz w:val="18"/>
                <w:szCs w:val="18"/>
              </w:rPr>
            </w:pPr>
          </w:p>
        </w:tc>
      </w:tr>
      <w:tr w:rsidR="009B1CC2" w:rsidRPr="000E3D2D" w14:paraId="66BC6AC1" w14:textId="77777777" w:rsidTr="00E327A5">
        <w:trPr>
          <w:gridAfter w:val="1"/>
          <w:wAfter w:w="94" w:type="dxa"/>
        </w:trPr>
        <w:tc>
          <w:tcPr>
            <w:tcW w:w="4820" w:type="dxa"/>
            <w:gridSpan w:val="14"/>
            <w:tcBorders>
              <w:bottom w:val="nil"/>
            </w:tcBorders>
          </w:tcPr>
          <w:p w14:paraId="5C52921E" w14:textId="77777777" w:rsidR="009B1CC2" w:rsidRPr="00A55ADE" w:rsidRDefault="000B1095" w:rsidP="003F463A">
            <w:pPr>
              <w:widowControl w:val="0"/>
              <w:tabs>
                <w:tab w:val="left" w:leader="dot" w:pos="1843"/>
              </w:tabs>
              <w:autoSpaceDE w:val="0"/>
              <w:autoSpaceDN w:val="0"/>
              <w:adjustRightInd w:val="0"/>
              <w:ind w:left="284" w:hanging="284"/>
              <w:jc w:val="both"/>
              <w:rPr>
                <w:rFonts w:ascii="Arial Narrow" w:hAnsi="Arial Narrow" w:cs="Arial"/>
                <w:sz w:val="18"/>
                <w:szCs w:val="18"/>
              </w:rPr>
            </w:pPr>
            <w:r w:rsidRPr="00A55ADE">
              <w:rPr>
                <w:rFonts w:ascii="Arial Narrow" w:hAnsi="Arial Narrow" w:cs="Arial"/>
                <w:sz w:val="18"/>
                <w:szCs w:val="18"/>
              </w:rPr>
              <w:fldChar w:fldCharType="begin">
                <w:ffData>
                  <w:name w:val=""/>
                  <w:enabled/>
                  <w:calcOnExit w:val="0"/>
                  <w:checkBox>
                    <w:sizeAuto/>
                    <w:default w:val="1"/>
                  </w:checkBox>
                </w:ffData>
              </w:fldChar>
            </w:r>
            <w:r w:rsidRPr="00A55ADE">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sidRPr="00A55ADE">
              <w:rPr>
                <w:rFonts w:ascii="Arial Narrow" w:hAnsi="Arial Narrow" w:cs="Arial"/>
                <w:sz w:val="18"/>
                <w:szCs w:val="18"/>
              </w:rPr>
              <w:fldChar w:fldCharType="end"/>
            </w:r>
            <w:r w:rsidR="009B1CC2" w:rsidRPr="00A55ADE">
              <w:rPr>
                <w:rFonts w:ascii="Arial Narrow" w:hAnsi="Arial Narrow" w:cs="Arial"/>
                <w:sz w:val="18"/>
                <w:szCs w:val="18"/>
              </w:rPr>
              <w:t xml:space="preserve"> Les prix sont révisables </w:t>
            </w:r>
            <w:r w:rsidR="003F463A" w:rsidRPr="00A55ADE">
              <w:rPr>
                <w:rFonts w:ascii="Arial Narrow" w:hAnsi="Arial Narrow" w:cs="Arial"/>
                <w:sz w:val="18"/>
                <w:szCs w:val="18"/>
              </w:rPr>
              <w:t xml:space="preserve">selon les modalités </w:t>
            </w:r>
            <w:r w:rsidR="009B1CC2" w:rsidRPr="00A55ADE">
              <w:rPr>
                <w:rFonts w:ascii="Arial Narrow" w:hAnsi="Arial Narrow" w:cs="Arial"/>
                <w:sz w:val="18"/>
                <w:szCs w:val="18"/>
              </w:rPr>
              <w:t>suivante</w:t>
            </w:r>
            <w:r w:rsidR="003F463A" w:rsidRPr="00A55ADE">
              <w:rPr>
                <w:rFonts w:ascii="Arial Narrow" w:hAnsi="Arial Narrow" w:cs="Arial"/>
                <w:sz w:val="18"/>
                <w:szCs w:val="18"/>
              </w:rPr>
              <w:t>s</w:t>
            </w:r>
            <w:r w:rsidR="009B1CC2" w:rsidRPr="00A55ADE">
              <w:rPr>
                <w:rFonts w:ascii="Arial Narrow" w:hAnsi="Arial Narrow" w:cs="Arial"/>
                <w:sz w:val="18"/>
                <w:szCs w:val="18"/>
              </w:rPr>
              <w:t> :</w:t>
            </w:r>
          </w:p>
        </w:tc>
      </w:tr>
      <w:tr w:rsidR="00DF734C" w:rsidRPr="000E3D2D" w14:paraId="189F1B97" w14:textId="77777777" w:rsidTr="00E327A5">
        <w:trPr>
          <w:trHeight w:val="90"/>
        </w:trPr>
        <w:tc>
          <w:tcPr>
            <w:tcW w:w="236" w:type="dxa"/>
            <w:tcBorders>
              <w:top w:val="nil"/>
            </w:tcBorders>
            <w:shd w:val="clear" w:color="auto" w:fill="auto"/>
          </w:tcPr>
          <w:p w14:paraId="6558507E" w14:textId="77777777" w:rsidR="00DF734C" w:rsidRPr="00AA0F38" w:rsidRDefault="00DF734C" w:rsidP="00CA13B0">
            <w:pPr>
              <w:jc w:val="both"/>
              <w:rPr>
                <w:rFonts w:ascii="Arial Narrow" w:hAnsi="Arial Narrow" w:cs="Arial"/>
                <w:color w:val="FF0000"/>
                <w:sz w:val="18"/>
                <w:szCs w:val="18"/>
              </w:rPr>
            </w:pPr>
          </w:p>
        </w:tc>
        <w:tc>
          <w:tcPr>
            <w:tcW w:w="4678" w:type="dxa"/>
            <w:gridSpan w:val="14"/>
            <w:tcBorders>
              <w:top w:val="nil"/>
            </w:tcBorders>
            <w:shd w:val="clear" w:color="auto" w:fill="DAEEF3" w:themeFill="accent5" w:themeFillTint="33"/>
          </w:tcPr>
          <w:p w14:paraId="16B5F66B" w14:textId="77777777" w:rsidR="00640EFF" w:rsidRDefault="00640EFF" w:rsidP="00640EFF">
            <w:pPr>
              <w:jc w:val="both"/>
              <w:rPr>
                <w:rFonts w:ascii="Arial Narrow" w:hAnsi="Arial Narrow"/>
                <w:sz w:val="18"/>
                <w:szCs w:val="18"/>
                <w:lang w:val="en-US"/>
              </w:rPr>
            </w:pPr>
            <w:r w:rsidRPr="002D7C32">
              <w:rPr>
                <w:rFonts w:ascii="Arial Narrow" w:hAnsi="Arial Narrow"/>
                <w:sz w:val="18"/>
                <w:szCs w:val="18"/>
                <w:lang w:val="en-US"/>
              </w:rPr>
              <w:t xml:space="preserve">Le </w:t>
            </w:r>
            <w:proofErr w:type="spellStart"/>
            <w:r w:rsidRPr="002D7C32">
              <w:rPr>
                <w:rFonts w:ascii="Arial Narrow" w:hAnsi="Arial Narrow"/>
                <w:sz w:val="18"/>
                <w:szCs w:val="18"/>
                <w:lang w:val="en-US"/>
              </w:rPr>
              <w:t>montant</w:t>
            </w:r>
            <w:proofErr w:type="spellEnd"/>
            <w:r w:rsidRPr="002D7C32">
              <w:rPr>
                <w:rFonts w:ascii="Arial Narrow" w:hAnsi="Arial Narrow"/>
                <w:sz w:val="18"/>
                <w:szCs w:val="18"/>
                <w:lang w:val="en-US"/>
              </w:rPr>
              <w:t xml:space="preserve"> du </w:t>
            </w:r>
            <w:proofErr w:type="spellStart"/>
            <w:r w:rsidRPr="002D7C32">
              <w:rPr>
                <w:rFonts w:ascii="Arial Narrow" w:hAnsi="Arial Narrow"/>
                <w:sz w:val="18"/>
                <w:szCs w:val="18"/>
                <w:lang w:val="en-US"/>
              </w:rPr>
              <w:t>marché</w:t>
            </w:r>
            <w:proofErr w:type="spellEnd"/>
            <w:r w:rsidRPr="002D7C32">
              <w:rPr>
                <w:rFonts w:ascii="Arial Narrow" w:hAnsi="Arial Narrow"/>
                <w:sz w:val="18"/>
                <w:szCs w:val="18"/>
                <w:lang w:val="en-US"/>
              </w:rPr>
              <w:t xml:space="preserve"> </w:t>
            </w:r>
            <w:proofErr w:type="spellStart"/>
            <w:r w:rsidRPr="002D7C32">
              <w:rPr>
                <w:rFonts w:ascii="Arial Narrow" w:hAnsi="Arial Narrow"/>
                <w:sz w:val="18"/>
                <w:szCs w:val="18"/>
                <w:lang w:val="en-US"/>
              </w:rPr>
              <w:t>est</w:t>
            </w:r>
            <w:proofErr w:type="spellEnd"/>
            <w:r w:rsidRPr="002D7C32">
              <w:rPr>
                <w:rFonts w:ascii="Arial Narrow" w:hAnsi="Arial Narrow"/>
                <w:sz w:val="18"/>
                <w:szCs w:val="18"/>
                <w:lang w:val="en-US"/>
              </w:rPr>
              <w:t xml:space="preserve"> </w:t>
            </w:r>
            <w:proofErr w:type="spellStart"/>
            <w:r w:rsidRPr="002D7C32">
              <w:rPr>
                <w:rFonts w:ascii="Arial Narrow" w:hAnsi="Arial Narrow"/>
                <w:sz w:val="18"/>
                <w:szCs w:val="18"/>
                <w:lang w:val="en-US"/>
              </w:rPr>
              <w:t>révisé</w:t>
            </w:r>
            <w:proofErr w:type="spellEnd"/>
            <w:r w:rsidRPr="002D7C32">
              <w:rPr>
                <w:rFonts w:ascii="Arial Narrow" w:hAnsi="Arial Narrow"/>
                <w:sz w:val="18"/>
                <w:szCs w:val="18"/>
                <w:lang w:val="en-US"/>
              </w:rPr>
              <w:t xml:space="preserve"> </w:t>
            </w:r>
            <w:proofErr w:type="spellStart"/>
            <w:r w:rsidRPr="002D7C32">
              <w:rPr>
                <w:rFonts w:ascii="Arial Narrow" w:hAnsi="Arial Narrow"/>
                <w:sz w:val="18"/>
                <w:szCs w:val="18"/>
                <w:lang w:val="en-US"/>
              </w:rPr>
              <w:t>annuellement</w:t>
            </w:r>
            <w:proofErr w:type="spellEnd"/>
            <w:r w:rsidRPr="002D7C32">
              <w:rPr>
                <w:rFonts w:ascii="Arial Narrow" w:hAnsi="Arial Narrow"/>
                <w:sz w:val="18"/>
                <w:szCs w:val="18"/>
                <w:lang w:val="en-US"/>
              </w:rPr>
              <w:t xml:space="preserve"> par application au prix HT du </w:t>
            </w:r>
            <w:proofErr w:type="spellStart"/>
            <w:r w:rsidRPr="002D7C32">
              <w:rPr>
                <w:rFonts w:ascii="Arial Narrow" w:hAnsi="Arial Narrow"/>
                <w:sz w:val="18"/>
                <w:szCs w:val="18"/>
                <w:lang w:val="en-US"/>
              </w:rPr>
              <w:t>marché</w:t>
            </w:r>
            <w:proofErr w:type="spellEnd"/>
            <w:r w:rsidRPr="002D7C32">
              <w:rPr>
                <w:rFonts w:ascii="Arial Narrow" w:hAnsi="Arial Narrow"/>
                <w:sz w:val="18"/>
                <w:szCs w:val="18"/>
                <w:lang w:val="en-US"/>
              </w:rPr>
              <w:t xml:space="preserve"> du coefficient C </w:t>
            </w:r>
            <w:proofErr w:type="spellStart"/>
            <w:r w:rsidRPr="002D7C32">
              <w:rPr>
                <w:rFonts w:ascii="Arial Narrow" w:hAnsi="Arial Narrow"/>
                <w:sz w:val="18"/>
                <w:szCs w:val="18"/>
                <w:lang w:val="en-US"/>
              </w:rPr>
              <w:t>donné</w:t>
            </w:r>
            <w:proofErr w:type="spellEnd"/>
            <w:r w:rsidRPr="002D7C32">
              <w:rPr>
                <w:rFonts w:ascii="Arial Narrow" w:hAnsi="Arial Narrow"/>
                <w:sz w:val="18"/>
                <w:szCs w:val="18"/>
                <w:lang w:val="en-US"/>
              </w:rPr>
              <w:t xml:space="preserve"> </w:t>
            </w:r>
            <w:proofErr w:type="spellStart"/>
            <w:r w:rsidRPr="002D7C32">
              <w:rPr>
                <w:rFonts w:ascii="Arial Narrow" w:hAnsi="Arial Narrow"/>
                <w:sz w:val="18"/>
                <w:szCs w:val="18"/>
                <w:lang w:val="en-US"/>
              </w:rPr>
              <w:t>par</w:t>
            </w:r>
            <w:proofErr w:type="spellEnd"/>
            <w:r w:rsidRPr="002D7C32">
              <w:rPr>
                <w:rFonts w:ascii="Arial Narrow" w:hAnsi="Arial Narrow"/>
                <w:sz w:val="18"/>
                <w:szCs w:val="18"/>
                <w:lang w:val="en-US"/>
              </w:rPr>
              <w:t xml:space="preserve"> la </w:t>
            </w:r>
            <w:proofErr w:type="spellStart"/>
            <w:r w:rsidRPr="002D7C32">
              <w:rPr>
                <w:rFonts w:ascii="Arial Narrow" w:hAnsi="Arial Narrow"/>
                <w:sz w:val="18"/>
                <w:szCs w:val="18"/>
                <w:lang w:val="en-US"/>
              </w:rPr>
              <w:t>formule</w:t>
            </w:r>
            <w:proofErr w:type="spellEnd"/>
            <w:r w:rsidRPr="002D7C32">
              <w:rPr>
                <w:rFonts w:ascii="Arial Narrow" w:hAnsi="Arial Narrow"/>
                <w:sz w:val="18"/>
                <w:szCs w:val="18"/>
                <w:lang w:val="en-US"/>
              </w:rPr>
              <w:t xml:space="preserve"> </w:t>
            </w:r>
            <w:proofErr w:type="spellStart"/>
            <w:proofErr w:type="gramStart"/>
            <w:r w:rsidRPr="002D7C32">
              <w:rPr>
                <w:rFonts w:ascii="Arial Narrow" w:hAnsi="Arial Narrow"/>
                <w:sz w:val="18"/>
                <w:szCs w:val="18"/>
                <w:lang w:val="en-US"/>
              </w:rPr>
              <w:t>suivante</w:t>
            </w:r>
            <w:proofErr w:type="spellEnd"/>
            <w:r w:rsidRPr="002D7C32">
              <w:rPr>
                <w:rFonts w:ascii="Arial Narrow" w:hAnsi="Arial Narrow"/>
                <w:sz w:val="18"/>
                <w:szCs w:val="18"/>
                <w:lang w:val="en-US"/>
              </w:rPr>
              <w:t xml:space="preserve"> :</w:t>
            </w:r>
            <w:proofErr w:type="gramEnd"/>
          </w:p>
          <w:p w14:paraId="5DBB2C1A" w14:textId="77777777" w:rsidR="00640EFF" w:rsidRDefault="00640EFF" w:rsidP="00640EFF">
            <w:pPr>
              <w:jc w:val="both"/>
              <w:rPr>
                <w:rFonts w:ascii="Arial Narrow" w:hAnsi="Arial Narrow"/>
                <w:sz w:val="18"/>
                <w:szCs w:val="18"/>
                <w:lang w:val="en-US"/>
              </w:rPr>
            </w:pPr>
          </w:p>
          <w:p w14:paraId="7097DB5A" w14:textId="77777777" w:rsidR="00640EFF" w:rsidRDefault="00640EFF" w:rsidP="00640EFF">
            <w:pPr>
              <w:jc w:val="both"/>
              <w:rPr>
                <w:rFonts w:ascii="Arial Narrow" w:hAnsi="Arial Narrow"/>
                <w:sz w:val="18"/>
                <w:szCs w:val="18"/>
                <w:lang w:val="en-US"/>
              </w:rPr>
            </w:pPr>
            <w:r>
              <w:rPr>
                <w:rFonts w:ascii="Arial Narrow" w:hAnsi="Arial Narrow"/>
                <w:sz w:val="18"/>
                <w:szCs w:val="18"/>
                <w:lang w:val="en-US"/>
              </w:rPr>
              <w:t xml:space="preserve">P = Po x (0,15 + 0,85 </w:t>
            </w:r>
            <w:proofErr w:type="gramStart"/>
            <w:r>
              <w:rPr>
                <w:rFonts w:ascii="Arial Narrow" w:hAnsi="Arial Narrow"/>
                <w:sz w:val="18"/>
                <w:szCs w:val="18"/>
                <w:lang w:val="en-US"/>
              </w:rPr>
              <w:t>x  EV</w:t>
            </w:r>
            <w:proofErr w:type="gramEnd"/>
            <w:r>
              <w:rPr>
                <w:rFonts w:ascii="Arial Narrow" w:hAnsi="Arial Narrow"/>
                <w:sz w:val="18"/>
                <w:szCs w:val="18"/>
                <w:lang w:val="en-US"/>
              </w:rPr>
              <w:t>42010 / EV42010(o))</w:t>
            </w:r>
          </w:p>
          <w:p w14:paraId="0CC6F9D8" w14:textId="77777777" w:rsidR="00640EFF" w:rsidRDefault="00640EFF" w:rsidP="00640EFF">
            <w:pPr>
              <w:jc w:val="both"/>
              <w:rPr>
                <w:rFonts w:ascii="Arial Narrow" w:hAnsi="Arial Narrow"/>
                <w:sz w:val="18"/>
                <w:szCs w:val="18"/>
                <w:lang w:val="en-US"/>
              </w:rPr>
            </w:pPr>
          </w:p>
          <w:p w14:paraId="486B878B" w14:textId="77777777" w:rsidR="00640EFF" w:rsidRDefault="00640EFF" w:rsidP="00640EFF">
            <w:pPr>
              <w:jc w:val="both"/>
              <w:rPr>
                <w:rFonts w:ascii="Arial Narrow" w:hAnsi="Arial Narrow"/>
                <w:sz w:val="18"/>
                <w:szCs w:val="18"/>
              </w:rPr>
            </w:pPr>
            <w:proofErr w:type="gramStart"/>
            <w:r>
              <w:rPr>
                <w:rFonts w:ascii="Arial Narrow" w:hAnsi="Arial Narrow"/>
                <w:sz w:val="18"/>
                <w:szCs w:val="18"/>
              </w:rPr>
              <w:t>dans</w:t>
            </w:r>
            <w:proofErr w:type="gramEnd"/>
            <w:r>
              <w:rPr>
                <w:rFonts w:ascii="Arial Narrow" w:hAnsi="Arial Narrow"/>
                <w:sz w:val="18"/>
                <w:szCs w:val="18"/>
              </w:rPr>
              <w:t xml:space="preserve"> laquelle :</w:t>
            </w:r>
          </w:p>
          <w:p w14:paraId="603BC28D" w14:textId="77777777" w:rsidR="00640EFF" w:rsidRDefault="00640EFF" w:rsidP="00640EFF">
            <w:pPr>
              <w:jc w:val="both"/>
              <w:rPr>
                <w:rFonts w:ascii="Arial Narrow" w:hAnsi="Arial Narrow"/>
                <w:sz w:val="18"/>
                <w:szCs w:val="18"/>
              </w:rPr>
            </w:pPr>
          </w:p>
          <w:p w14:paraId="6FA37A01" w14:textId="77777777" w:rsidR="00640EFF" w:rsidRDefault="00640EFF" w:rsidP="00640EFF">
            <w:pPr>
              <w:jc w:val="both"/>
              <w:rPr>
                <w:rFonts w:ascii="Arial Narrow" w:hAnsi="Arial Narrow"/>
                <w:sz w:val="18"/>
                <w:szCs w:val="18"/>
              </w:rPr>
            </w:pPr>
            <w:r>
              <w:rPr>
                <w:rFonts w:ascii="Arial Narrow" w:hAnsi="Arial Narrow"/>
                <w:sz w:val="18"/>
                <w:szCs w:val="18"/>
              </w:rPr>
              <w:t>P = prix révisé hors TVA</w:t>
            </w:r>
          </w:p>
          <w:p w14:paraId="6D8C6FF2" w14:textId="77777777" w:rsidR="00640EFF" w:rsidRDefault="00640EFF" w:rsidP="00640EFF">
            <w:pPr>
              <w:jc w:val="both"/>
              <w:rPr>
                <w:rFonts w:ascii="Arial Narrow" w:hAnsi="Arial Narrow"/>
                <w:sz w:val="18"/>
                <w:szCs w:val="18"/>
              </w:rPr>
            </w:pPr>
            <w:r>
              <w:rPr>
                <w:rFonts w:ascii="Arial Narrow" w:hAnsi="Arial Narrow"/>
                <w:sz w:val="18"/>
                <w:szCs w:val="18"/>
              </w:rPr>
              <w:t>Po = prix initial hors TVA</w:t>
            </w:r>
          </w:p>
          <w:p w14:paraId="0F133191" w14:textId="77777777" w:rsidR="00640EFF" w:rsidRDefault="00640EFF" w:rsidP="00A55ADE">
            <w:pPr>
              <w:jc w:val="both"/>
              <w:rPr>
                <w:rFonts w:ascii="Arial Narrow" w:hAnsi="Arial Narrow"/>
                <w:sz w:val="18"/>
                <w:szCs w:val="18"/>
                <w:lang w:val="en-US"/>
              </w:rPr>
            </w:pPr>
          </w:p>
          <w:p w14:paraId="51A3CB8C" w14:textId="77777777" w:rsidR="00A55ADE" w:rsidRDefault="00A55ADE" w:rsidP="00A55ADE">
            <w:pPr>
              <w:jc w:val="both"/>
              <w:rPr>
                <w:rFonts w:ascii="Arial Narrow" w:hAnsi="Arial Narrow"/>
                <w:sz w:val="18"/>
                <w:szCs w:val="18"/>
              </w:rPr>
            </w:pPr>
          </w:p>
          <w:p w14:paraId="75F31C40" w14:textId="79F05F34" w:rsidR="00A55ADE" w:rsidRDefault="00A55ADE" w:rsidP="00A55ADE">
            <w:pPr>
              <w:jc w:val="both"/>
              <w:rPr>
                <w:rFonts w:ascii="Arial Narrow" w:hAnsi="Arial Narrow"/>
                <w:sz w:val="18"/>
                <w:szCs w:val="18"/>
              </w:rPr>
            </w:pPr>
            <w:r>
              <w:rPr>
                <w:rFonts w:ascii="Arial Narrow" w:hAnsi="Arial Narrow" w:cs="Arial"/>
                <w:sz w:val="18"/>
                <w:szCs w:val="18"/>
              </w:rPr>
              <w:t>EV4 2010</w:t>
            </w:r>
            <w:r>
              <w:rPr>
                <w:rFonts w:ascii="Arial Narrow" w:hAnsi="Arial Narrow" w:cs="Arial"/>
                <w:b/>
                <w:sz w:val="18"/>
                <w:szCs w:val="18"/>
              </w:rPr>
              <w:t xml:space="preserve"> (</w:t>
            </w:r>
            <w:r>
              <w:rPr>
                <w:rFonts w:ascii="Arial Narrow" w:hAnsi="Arial Narrow"/>
                <w:sz w:val="18"/>
                <w:szCs w:val="18"/>
              </w:rPr>
              <w:t xml:space="preserve">o) = Indice de référence « 001711017 - Travaux </w:t>
            </w:r>
            <w:r w:rsidRPr="00F22B6D">
              <w:rPr>
                <w:rFonts w:ascii="Arial Narrow" w:hAnsi="Arial Narrow"/>
                <w:sz w:val="18"/>
                <w:szCs w:val="18"/>
              </w:rPr>
              <w:t xml:space="preserve">d'entretien d'espaces verts - Base » </w:t>
            </w:r>
            <w:r w:rsidR="00640EFF" w:rsidRPr="00914B04">
              <w:rPr>
                <w:rFonts w:ascii="Arial Narrow" w:hAnsi="Arial Narrow"/>
                <w:sz w:val="18"/>
                <w:szCs w:val="18"/>
              </w:rPr>
              <w:t xml:space="preserve">: </w:t>
            </w:r>
            <w:r w:rsidR="00640EFF" w:rsidRPr="00914B04">
              <w:rPr>
                <w:rFonts w:ascii="Arial Narrow" w:hAnsi="Arial Narrow" w:cs="Arial"/>
                <w:sz w:val="18"/>
                <w:szCs w:val="18"/>
              </w:rPr>
              <w:t>valeur de l’index au mois de la date de remise des offres, soit août</w:t>
            </w:r>
            <w:r w:rsidR="00640EFF">
              <w:rPr>
                <w:rFonts w:ascii="Arial Narrow" w:hAnsi="Arial Narrow" w:cs="Arial"/>
                <w:sz w:val="18"/>
                <w:szCs w:val="18"/>
              </w:rPr>
              <w:t xml:space="preserve"> 2025 </w:t>
            </w:r>
          </w:p>
          <w:p w14:paraId="0A8FB96A" w14:textId="77777777" w:rsidR="00A55ADE" w:rsidRDefault="00A55ADE" w:rsidP="00A55ADE">
            <w:pPr>
              <w:jc w:val="both"/>
              <w:rPr>
                <w:rFonts w:ascii="Arial Narrow" w:hAnsi="Arial Narrow" w:cs="Arial"/>
                <w:sz w:val="18"/>
                <w:szCs w:val="18"/>
              </w:rPr>
            </w:pPr>
            <w:r>
              <w:rPr>
                <w:rFonts w:ascii="Arial Narrow" w:hAnsi="Arial Narrow"/>
                <w:sz w:val="18"/>
                <w:szCs w:val="18"/>
              </w:rPr>
              <w:t>EV4 2010 = valeur du dernier indice connu à la date de la reconduction du contrat.</w:t>
            </w:r>
          </w:p>
          <w:p w14:paraId="46C8DC38" w14:textId="77777777" w:rsidR="00382A26" w:rsidRDefault="00A55ADE" w:rsidP="00A55ADE">
            <w:pPr>
              <w:jc w:val="both"/>
              <w:rPr>
                <w:rFonts w:ascii="Arial Narrow" w:hAnsi="Arial Narrow" w:cs="Arial"/>
                <w:sz w:val="20"/>
                <w:szCs w:val="20"/>
              </w:rPr>
            </w:pPr>
            <w:r>
              <w:rPr>
                <w:rFonts w:ascii="Arial Narrow" w:hAnsi="Arial Narrow" w:cs="Arial"/>
                <w:sz w:val="18"/>
                <w:szCs w:val="18"/>
              </w:rPr>
              <w:t>Le coefficient de révision est arrondi au millième supérieur</w:t>
            </w:r>
            <w:r>
              <w:rPr>
                <w:rFonts w:ascii="Arial Narrow" w:hAnsi="Arial Narrow" w:cs="Arial"/>
                <w:sz w:val="20"/>
                <w:szCs w:val="20"/>
              </w:rPr>
              <w:t>.</w:t>
            </w:r>
          </w:p>
          <w:p w14:paraId="6365C1B3" w14:textId="77777777" w:rsidR="00A55ADE" w:rsidRDefault="00640EFF" w:rsidP="00A55ADE">
            <w:pPr>
              <w:jc w:val="both"/>
              <w:rPr>
                <w:rFonts w:ascii="Arial Narrow" w:hAnsi="Arial Narrow" w:cs="Arial"/>
                <w:sz w:val="18"/>
                <w:szCs w:val="18"/>
              </w:rPr>
            </w:pPr>
            <w:r w:rsidRPr="00546473">
              <w:rPr>
                <w:rFonts w:ascii="Arial Narrow" w:hAnsi="Arial Narrow" w:cs="Arial"/>
                <w:sz w:val="18"/>
                <w:szCs w:val="18"/>
              </w:rPr>
              <w:t>Il n’est pas prévu de révision provisoire.</w:t>
            </w:r>
          </w:p>
          <w:p w14:paraId="22B5197A" w14:textId="18B12978" w:rsidR="00640EFF" w:rsidRPr="00AA0F38" w:rsidRDefault="00640EFF" w:rsidP="00A55ADE">
            <w:pPr>
              <w:jc w:val="both"/>
              <w:rPr>
                <w:rFonts w:ascii="Arial Narrow" w:hAnsi="Arial Narrow" w:cs="Arial"/>
                <w:color w:val="FF0000"/>
                <w:sz w:val="18"/>
                <w:szCs w:val="18"/>
              </w:rPr>
            </w:pPr>
          </w:p>
        </w:tc>
      </w:tr>
      <w:tr w:rsidR="00640EFF" w:rsidRPr="000E3D2D" w14:paraId="59790CC8" w14:textId="77777777" w:rsidTr="00E327A5">
        <w:trPr>
          <w:gridAfter w:val="1"/>
          <w:wAfter w:w="94" w:type="dxa"/>
        </w:trPr>
        <w:tc>
          <w:tcPr>
            <w:tcW w:w="4820" w:type="dxa"/>
            <w:gridSpan w:val="14"/>
            <w:tcBorders>
              <w:bottom w:val="nil"/>
            </w:tcBorders>
          </w:tcPr>
          <w:p w14:paraId="2A92E7E4" w14:textId="77777777" w:rsidR="00640EFF" w:rsidRDefault="00640EFF" w:rsidP="00640EFF">
            <w:pPr>
              <w:jc w:val="both"/>
              <w:rPr>
                <w:rFonts w:ascii="Arial Narrow" w:hAnsi="Arial Narrow" w:cs="Arial"/>
                <w:sz w:val="18"/>
                <w:szCs w:val="18"/>
              </w:rPr>
            </w:pPr>
          </w:p>
          <w:p w14:paraId="60D6DE0F" w14:textId="77777777" w:rsidR="00640EFF" w:rsidRDefault="00640EFF" w:rsidP="00640EFF">
            <w:pPr>
              <w:jc w:val="both"/>
              <w:rPr>
                <w:rFonts w:ascii="Arial Narrow" w:hAnsi="Arial Narrow" w:cs="Arial"/>
                <w:sz w:val="18"/>
                <w:szCs w:val="18"/>
              </w:rPr>
            </w:pPr>
            <w:r>
              <w:rPr>
                <w:rFonts w:ascii="Arial Narrow" w:hAnsi="Arial Narrow" w:cs="Arial"/>
                <w:sz w:val="18"/>
                <w:szCs w:val="18"/>
              </w:rPr>
              <w:t>Le coefficient multiplicateur sera arrondi au millième supérieur.</w:t>
            </w:r>
          </w:p>
          <w:p w14:paraId="25EEE94E" w14:textId="6504A4DA" w:rsidR="00640EFF" w:rsidRPr="000E3D2D" w:rsidRDefault="00640EFF" w:rsidP="008B66E0">
            <w:pPr>
              <w:jc w:val="both"/>
              <w:rPr>
                <w:rFonts w:ascii="Arial Narrow" w:hAnsi="Arial Narrow" w:cs="Arial"/>
                <w:sz w:val="18"/>
                <w:szCs w:val="18"/>
              </w:rPr>
            </w:pPr>
            <w:r w:rsidRPr="000E3D2D">
              <w:rPr>
                <w:rFonts w:ascii="Arial Narrow" w:hAnsi="Arial Narrow" w:cs="Arial"/>
                <w:sz w:val="18"/>
                <w:szCs w:val="18"/>
              </w:rPr>
              <w:t>En cas de disparition des indices/index de référence ou d’arrêt de leur publication, il sera utilisé ceux qui s’y substituent ou à défaut les parties se mettront d’accord sur de nouveaux indices/index par voie d’avenant.</w:t>
            </w:r>
          </w:p>
        </w:tc>
      </w:tr>
      <w:tr w:rsidR="00640EFF" w:rsidRPr="000E3D2D" w14:paraId="3FFCC711" w14:textId="77777777" w:rsidTr="00E327A5">
        <w:trPr>
          <w:gridAfter w:val="1"/>
          <w:wAfter w:w="94" w:type="dxa"/>
        </w:trPr>
        <w:tc>
          <w:tcPr>
            <w:tcW w:w="4820" w:type="dxa"/>
            <w:gridSpan w:val="14"/>
            <w:tcBorders>
              <w:top w:val="nil"/>
            </w:tcBorders>
          </w:tcPr>
          <w:p w14:paraId="7A79C4D4" w14:textId="77777777" w:rsidR="00640EFF" w:rsidRDefault="00640EFF" w:rsidP="00640EFF">
            <w:pPr>
              <w:jc w:val="both"/>
              <w:rPr>
                <w:rFonts w:ascii="Arial Narrow" w:hAnsi="Arial Narrow" w:cs="Arial"/>
                <w:sz w:val="18"/>
                <w:szCs w:val="18"/>
              </w:rPr>
            </w:pPr>
            <w:r w:rsidRPr="003103E7">
              <w:rPr>
                <w:rFonts w:ascii="Arial Narrow" w:hAnsi="Arial Narrow" w:cs="Arial"/>
                <w:sz w:val="18"/>
                <w:szCs w:val="18"/>
              </w:rPr>
              <w:t>En cas de retard supérieur à 4 mois dans la publication des indices ou des index, la valeur retenue est celle du dernier indice/ index publié</w:t>
            </w:r>
            <w:r>
              <w:rPr>
                <w:rFonts w:ascii="Arial Narrow" w:hAnsi="Arial Narrow" w:cs="Arial"/>
                <w:sz w:val="18"/>
                <w:szCs w:val="18"/>
              </w:rPr>
              <w:t>.</w:t>
            </w:r>
          </w:p>
          <w:p w14:paraId="2C80E24B" w14:textId="77777777" w:rsidR="00640EFF" w:rsidRDefault="00640EFF" w:rsidP="00640EFF">
            <w:pPr>
              <w:jc w:val="both"/>
              <w:rPr>
                <w:rFonts w:ascii="Arial Narrow" w:hAnsi="Arial Narrow" w:cs="Arial"/>
                <w:sz w:val="18"/>
                <w:szCs w:val="18"/>
              </w:rPr>
            </w:pPr>
          </w:p>
          <w:p w14:paraId="677612AA" w14:textId="77777777" w:rsidR="00640EFF" w:rsidRDefault="00640EFF" w:rsidP="00640EFF">
            <w:pPr>
              <w:jc w:val="both"/>
              <w:rPr>
                <w:rFonts w:ascii="Arial Narrow" w:hAnsi="Arial Narrow" w:cs="Arial"/>
                <w:sz w:val="18"/>
                <w:szCs w:val="18"/>
              </w:rPr>
            </w:pPr>
            <w:r w:rsidRPr="00A62188">
              <w:rPr>
                <w:rFonts w:ascii="Arial Narrow" w:hAnsi="Arial Narrow" w:cs="Arial"/>
                <w:sz w:val="18"/>
                <w:szCs w:val="18"/>
              </w:rPr>
              <w:t>En cas de prix révisables, le titulaire du marché s’engage à faire parvenir au CNRS son nouveau tarif dans les meilleurs délais suivant la date de reconduction du marché.</w:t>
            </w:r>
          </w:p>
          <w:p w14:paraId="37B6DF2C" w14:textId="77777777" w:rsidR="00640EFF" w:rsidRPr="00A62188" w:rsidRDefault="00640EFF" w:rsidP="00640EFF">
            <w:pPr>
              <w:ind w:left="284"/>
              <w:jc w:val="both"/>
              <w:rPr>
                <w:rFonts w:ascii="Arial Narrow" w:hAnsi="Arial Narrow" w:cs="Arial"/>
                <w:sz w:val="18"/>
                <w:szCs w:val="18"/>
              </w:rPr>
            </w:pPr>
          </w:p>
          <w:p w14:paraId="7D9C6589" w14:textId="77777777" w:rsidR="00640EFF" w:rsidRDefault="00640EFF" w:rsidP="00640EFF">
            <w:pPr>
              <w:jc w:val="both"/>
              <w:rPr>
                <w:rFonts w:ascii="Arial Narrow" w:hAnsi="Arial Narrow" w:cs="Arial"/>
                <w:sz w:val="18"/>
                <w:szCs w:val="18"/>
              </w:rPr>
            </w:pPr>
            <w:r w:rsidRPr="00A62188">
              <w:rPr>
                <w:rFonts w:ascii="Arial Narrow" w:hAnsi="Arial Narrow" w:cs="Arial"/>
                <w:sz w:val="18"/>
                <w:szCs w:val="18"/>
              </w:rPr>
              <w:t>Cet envoi reprendra le formalisme du bordereau des prix unitaires (BPU) et affichera de façon détaillée les valeurs utilisées dans la formule de révision des prix.</w:t>
            </w:r>
          </w:p>
          <w:p w14:paraId="73F02EB4" w14:textId="77777777" w:rsidR="00640EFF" w:rsidRPr="00A62188" w:rsidRDefault="00640EFF" w:rsidP="00640EFF">
            <w:pPr>
              <w:jc w:val="both"/>
              <w:rPr>
                <w:rFonts w:ascii="Arial Narrow" w:hAnsi="Arial Narrow" w:cs="Arial"/>
                <w:sz w:val="18"/>
                <w:szCs w:val="18"/>
              </w:rPr>
            </w:pPr>
          </w:p>
          <w:p w14:paraId="603CABFF" w14:textId="77777777" w:rsidR="00640EFF" w:rsidRDefault="00640EFF" w:rsidP="00640EFF">
            <w:pPr>
              <w:jc w:val="both"/>
              <w:rPr>
                <w:rFonts w:ascii="Arial Narrow" w:hAnsi="Arial Narrow" w:cs="Arial"/>
                <w:sz w:val="18"/>
                <w:szCs w:val="18"/>
              </w:rPr>
            </w:pPr>
            <w:r w:rsidRPr="00A62188">
              <w:rPr>
                <w:rFonts w:ascii="Arial Narrow" w:hAnsi="Arial Narrow" w:cs="Arial"/>
                <w:sz w:val="18"/>
                <w:szCs w:val="18"/>
              </w:rPr>
              <w:t xml:space="preserve">L’ensemble des informations et documents sont à transmettre par voie électronique à l’alias  </w:t>
            </w:r>
            <w:hyperlink r:id="rId21" w:history="1">
              <w:r w:rsidRPr="00AA3022">
                <w:rPr>
                  <w:rStyle w:val="Lienhypertexte"/>
                  <w:rFonts w:ascii="Arial Narrow" w:hAnsi="Arial Narrow" w:cs="Arial"/>
                  <w:sz w:val="18"/>
                  <w:szCs w:val="18"/>
                </w:rPr>
                <w:t>DR10-gestion-OI@alsace.cnrs.fr</w:t>
              </w:r>
            </w:hyperlink>
          </w:p>
          <w:p w14:paraId="56A98268" w14:textId="0A6DAD8E" w:rsidR="00640EFF" w:rsidRPr="000E3D2D" w:rsidRDefault="00640EFF" w:rsidP="00640EFF">
            <w:pPr>
              <w:ind w:left="284"/>
              <w:jc w:val="both"/>
              <w:rPr>
                <w:rFonts w:ascii="Arial Narrow" w:hAnsi="Arial Narrow" w:cs="Arial"/>
                <w:sz w:val="18"/>
                <w:szCs w:val="18"/>
              </w:rPr>
            </w:pPr>
          </w:p>
        </w:tc>
      </w:tr>
      <w:tr w:rsidR="00640EFF" w:rsidRPr="000E3D2D" w14:paraId="0F29ACBF" w14:textId="77777777" w:rsidTr="00E327A5">
        <w:trPr>
          <w:gridAfter w:val="1"/>
          <w:wAfter w:w="94" w:type="dxa"/>
        </w:trPr>
        <w:tc>
          <w:tcPr>
            <w:tcW w:w="4820" w:type="dxa"/>
            <w:gridSpan w:val="14"/>
          </w:tcPr>
          <w:p w14:paraId="5F6DB79B" w14:textId="77777777" w:rsidR="00640EFF" w:rsidRPr="000E3D2D" w:rsidRDefault="00640EFF" w:rsidP="00640EFF">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aps/>
                <w:color w:val="auto"/>
                <w:sz w:val="18"/>
                <w:szCs w:val="18"/>
                <w:u w:val="single"/>
              </w:rPr>
              <w:t>CLAUSE BUTOIR ET CLAUSE DE SAUVEGARDE</w:t>
            </w:r>
          </w:p>
        </w:tc>
      </w:tr>
      <w:tr w:rsidR="00640EFF" w:rsidRPr="000E3D2D" w14:paraId="1E246286" w14:textId="77777777" w:rsidTr="00E327A5">
        <w:trPr>
          <w:gridAfter w:val="1"/>
          <w:wAfter w:w="94" w:type="dxa"/>
        </w:trPr>
        <w:tc>
          <w:tcPr>
            <w:tcW w:w="4820" w:type="dxa"/>
            <w:gridSpan w:val="14"/>
          </w:tcPr>
          <w:p w14:paraId="4CD4E364" w14:textId="77777777" w:rsidR="00640EFF" w:rsidRPr="000E3D2D" w:rsidRDefault="00640EFF" w:rsidP="00640EFF">
            <w:pPr>
              <w:jc w:val="both"/>
              <w:rPr>
                <w:rFonts w:ascii="Arial Narrow" w:hAnsi="Arial Narrow" w:cs="Arial"/>
                <w:sz w:val="18"/>
                <w:szCs w:val="18"/>
              </w:rPr>
            </w:pPr>
            <w:r>
              <w:rPr>
                <w:rFonts w:ascii="Arial Narrow" w:hAnsi="Arial Narrow" w:cs="Arial"/>
                <w:sz w:val="18"/>
                <w:szCs w:val="18"/>
              </w:rPr>
              <w:t>Lorsque les prix ne sont pas fermes, s</w:t>
            </w:r>
            <w:r w:rsidRPr="000E3D2D">
              <w:rPr>
                <w:rFonts w:ascii="Arial Narrow" w:hAnsi="Arial Narrow" w:cs="Arial"/>
                <w:sz w:val="18"/>
                <w:szCs w:val="18"/>
              </w:rPr>
              <w:t xml:space="preserve">auf accord du CNRS, l’évolution du prix ne saurait en aucun cas conduire à une augmentation annuelle moyenne supérieure </w:t>
            </w:r>
            <w:proofErr w:type="gramStart"/>
            <w:r w:rsidRPr="000E3D2D">
              <w:rPr>
                <w:rFonts w:ascii="Arial Narrow" w:hAnsi="Arial Narrow" w:cs="Arial"/>
                <w:sz w:val="18"/>
                <w:szCs w:val="18"/>
              </w:rPr>
              <w:t xml:space="preserve">à </w:t>
            </w:r>
            <w:r w:rsidRPr="007A2F01">
              <w:rPr>
                <w:rFonts w:ascii="Arial Narrow" w:hAnsi="Arial Narrow" w:cs="Arial"/>
                <w:sz w:val="18"/>
                <w:szCs w:val="18"/>
                <w:shd w:val="clear" w:color="auto" w:fill="DAEEF3" w:themeFill="accent5" w:themeFillTint="33"/>
              </w:rPr>
              <w:t xml:space="preserve"> 2</w:t>
            </w:r>
            <w:proofErr w:type="gramEnd"/>
            <w:r w:rsidRPr="007A2F01">
              <w:rPr>
                <w:rFonts w:ascii="Arial Narrow" w:hAnsi="Arial Narrow" w:cs="Arial"/>
                <w:sz w:val="18"/>
                <w:szCs w:val="18"/>
                <w:shd w:val="clear" w:color="auto" w:fill="DAEEF3" w:themeFill="accent5" w:themeFillTint="33"/>
              </w:rPr>
              <w:t>,5 %</w:t>
            </w:r>
            <w:r w:rsidRPr="000E3D2D">
              <w:rPr>
                <w:rFonts w:ascii="Arial Narrow" w:hAnsi="Arial Narrow" w:cs="Arial"/>
                <w:sz w:val="18"/>
                <w:szCs w:val="18"/>
              </w:rPr>
              <w:t>.</w:t>
            </w:r>
            <w:r>
              <w:rPr>
                <w:rFonts w:ascii="Arial Narrow" w:hAnsi="Arial Narrow" w:cs="Arial"/>
                <w:sz w:val="18"/>
                <w:szCs w:val="18"/>
              </w:rPr>
              <w:t xml:space="preserve"> </w:t>
            </w:r>
            <w:r w:rsidRPr="000E3D2D">
              <w:rPr>
                <w:rFonts w:ascii="Arial Narrow" w:hAnsi="Arial Narrow" w:cs="Arial"/>
                <w:sz w:val="18"/>
                <w:szCs w:val="18"/>
              </w:rPr>
              <w:t xml:space="preserve">En cas d’évolution du prix supérieure </w:t>
            </w:r>
            <w:proofErr w:type="gramStart"/>
            <w:r w:rsidRPr="000E3D2D">
              <w:rPr>
                <w:rFonts w:ascii="Arial Narrow" w:hAnsi="Arial Narrow" w:cs="Arial"/>
                <w:sz w:val="18"/>
                <w:szCs w:val="18"/>
              </w:rPr>
              <w:t>à</w:t>
            </w:r>
            <w:r>
              <w:rPr>
                <w:rFonts w:ascii="Arial Narrow" w:hAnsi="Arial Narrow" w:cs="Arial"/>
                <w:sz w:val="18"/>
                <w:szCs w:val="18"/>
              </w:rPr>
              <w:t xml:space="preserve"> </w:t>
            </w:r>
            <w:r w:rsidRPr="007A2F01">
              <w:rPr>
                <w:rFonts w:ascii="Arial Narrow" w:hAnsi="Arial Narrow" w:cs="Arial"/>
                <w:sz w:val="18"/>
                <w:szCs w:val="18"/>
                <w:shd w:val="clear" w:color="auto" w:fill="DAEEF3" w:themeFill="accent5" w:themeFillTint="33"/>
              </w:rPr>
              <w:t xml:space="preserve"> 3</w:t>
            </w:r>
            <w:proofErr w:type="gramEnd"/>
            <w:r w:rsidRPr="007A2F01">
              <w:rPr>
                <w:rFonts w:ascii="Arial Narrow" w:hAnsi="Arial Narrow" w:cs="Arial"/>
                <w:sz w:val="18"/>
                <w:szCs w:val="18"/>
                <w:shd w:val="clear" w:color="auto" w:fill="DAEEF3" w:themeFill="accent5" w:themeFillTint="33"/>
              </w:rPr>
              <w:t xml:space="preserve"> %</w:t>
            </w:r>
            <w:r w:rsidRPr="000E3D2D">
              <w:rPr>
                <w:rFonts w:ascii="Arial Narrow" w:hAnsi="Arial Narrow" w:cs="Arial"/>
                <w:sz w:val="18"/>
                <w:szCs w:val="18"/>
              </w:rPr>
              <w:t>, le CNRS se réserve le droit de résilier le marché sans indemnité ni préavis.</w:t>
            </w:r>
          </w:p>
        </w:tc>
      </w:tr>
      <w:tr w:rsidR="00640EFF" w:rsidRPr="000E3D2D" w14:paraId="7BC6C579" w14:textId="77777777" w:rsidTr="00E327A5">
        <w:trPr>
          <w:gridAfter w:val="1"/>
          <w:wAfter w:w="94" w:type="dxa"/>
        </w:trPr>
        <w:tc>
          <w:tcPr>
            <w:tcW w:w="4820" w:type="dxa"/>
            <w:gridSpan w:val="14"/>
          </w:tcPr>
          <w:p w14:paraId="74E4776F" w14:textId="77777777" w:rsidR="00640EFF" w:rsidRPr="000E3D2D" w:rsidRDefault="00640EFF" w:rsidP="00640EFF">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MODALITÉS DE REGLEMENT</w:t>
            </w:r>
          </w:p>
        </w:tc>
      </w:tr>
      <w:tr w:rsidR="00640EFF" w:rsidRPr="000E3D2D" w14:paraId="7AF91FC8" w14:textId="77777777" w:rsidTr="00E327A5">
        <w:trPr>
          <w:gridAfter w:val="1"/>
          <w:wAfter w:w="94" w:type="dxa"/>
        </w:trPr>
        <w:tc>
          <w:tcPr>
            <w:tcW w:w="4820" w:type="dxa"/>
            <w:gridSpan w:val="14"/>
            <w:tcBorders>
              <w:bottom w:val="nil"/>
            </w:tcBorders>
          </w:tcPr>
          <w:p w14:paraId="13929F62" w14:textId="77777777" w:rsidR="00640EFF" w:rsidRDefault="00640EFF" w:rsidP="00640EFF">
            <w:pPr>
              <w:pStyle w:val="NormalWeb"/>
              <w:spacing w:before="0" w:beforeAutospacing="0" w:after="0" w:afterAutospacing="0"/>
              <w:jc w:val="both"/>
              <w:rPr>
                <w:rFonts w:ascii="Arial Narrow" w:hAnsi="Arial Narrow" w:cs="Arial"/>
                <w:sz w:val="18"/>
                <w:szCs w:val="18"/>
              </w:rPr>
            </w:pPr>
            <w:r>
              <w:rPr>
                <w:rFonts w:ascii="Arial Narrow" w:hAnsi="Arial Narrow" w:cs="Arial"/>
                <w:b/>
                <w:sz w:val="18"/>
                <w:szCs w:val="18"/>
              </w:rPr>
              <w:t>1</w:t>
            </w:r>
            <w:r>
              <w:rPr>
                <w:rFonts w:ascii="Arial Narrow" w:hAnsi="Arial Narrow" w:cs="Arial"/>
                <w:sz w:val="18"/>
                <w:szCs w:val="18"/>
              </w:rPr>
              <w:t> – Les factures doivent respecter les dispositions des articles 289 et s. du Code Général des Impôts (CGI) et comporter, outre les mentions exigées par l’article 242 nonies A de l’annexe 2 du CGI, les références de la commande, du marché / de l’accord cadre et du lot correspondant ainsi que la date ou la période d’exécution le cas échéant.</w:t>
            </w:r>
          </w:p>
        </w:tc>
      </w:tr>
      <w:tr w:rsidR="00640EFF" w:rsidRPr="000E3D2D" w14:paraId="66C8499D" w14:textId="77777777" w:rsidTr="00E327A5">
        <w:trPr>
          <w:gridAfter w:val="1"/>
          <w:wAfter w:w="94" w:type="dxa"/>
        </w:trPr>
        <w:tc>
          <w:tcPr>
            <w:tcW w:w="4820" w:type="dxa"/>
            <w:gridSpan w:val="14"/>
            <w:tcBorders>
              <w:top w:val="nil"/>
              <w:bottom w:val="nil"/>
            </w:tcBorders>
          </w:tcPr>
          <w:p w14:paraId="424529CD" w14:textId="77777777" w:rsidR="00640EFF" w:rsidRDefault="00640EFF" w:rsidP="00640EFF">
            <w:pPr>
              <w:jc w:val="both"/>
              <w:rPr>
                <w:rFonts w:ascii="Arial Narrow" w:hAnsi="Arial Narrow" w:cs="Arial"/>
                <w:sz w:val="18"/>
                <w:szCs w:val="18"/>
              </w:rPr>
            </w:pPr>
            <w:r>
              <w:rPr>
                <w:rFonts w:ascii="Arial Narrow" w:hAnsi="Arial Narrow" w:cs="Arial"/>
                <w:sz w:val="18"/>
                <w:szCs w:val="18"/>
              </w:rPr>
              <w:t>Les règlements sont effectués suivant les règles de la comptabilité publique par virement administratif.</w:t>
            </w:r>
          </w:p>
          <w:p w14:paraId="726177E9" w14:textId="77777777" w:rsidR="00640EFF" w:rsidRDefault="00640EFF" w:rsidP="00640EFF">
            <w:pPr>
              <w:jc w:val="both"/>
              <w:rPr>
                <w:rFonts w:ascii="Arial Narrow" w:hAnsi="Arial Narrow"/>
                <w:b/>
                <w:iCs/>
                <w:sz w:val="18"/>
              </w:rPr>
            </w:pPr>
            <w:r w:rsidRPr="000A64F5">
              <w:rPr>
                <w:rFonts w:ascii="Arial Narrow" w:hAnsi="Arial Narrow"/>
                <w:b/>
                <w:iCs/>
                <w:sz w:val="18"/>
              </w:rPr>
              <w:t xml:space="preserve">2 </w:t>
            </w:r>
            <w:r w:rsidRPr="000A64F5">
              <w:rPr>
                <w:rFonts w:ascii="Arial Narrow" w:hAnsi="Arial Narrow" w:cs="Arial"/>
                <w:sz w:val="18"/>
                <w:szCs w:val="18"/>
              </w:rPr>
              <w:t xml:space="preserve">– </w:t>
            </w:r>
            <w:r w:rsidRPr="000A64F5">
              <w:rPr>
                <w:rFonts w:ascii="Arial Narrow" w:hAnsi="Arial Narrow"/>
                <w:b/>
                <w:iCs/>
                <w:sz w:val="18"/>
              </w:rPr>
              <w:t>Facturation électronique</w:t>
            </w:r>
          </w:p>
          <w:p w14:paraId="0760E1BA" w14:textId="75560197" w:rsidR="00640EFF" w:rsidRDefault="00640EFF" w:rsidP="00640EFF">
            <w:pPr>
              <w:jc w:val="both"/>
            </w:pPr>
            <w:r>
              <w:rPr>
                <w:rFonts w:ascii="Arial Narrow" w:hAnsi="Arial Narrow"/>
                <w:iCs/>
                <w:sz w:val="18"/>
              </w:rPr>
              <w:t xml:space="preserve">Conformément à la loi du 3 janvier 2014 sur la simplification de la vie des entreprises et l’ordonnance n°2014-697 du 26 juin 2014 relative au développement de la facturation électronique, le titulaire </w:t>
            </w:r>
            <w:proofErr w:type="gramStart"/>
            <w:r>
              <w:rPr>
                <w:rFonts w:ascii="Arial Narrow" w:hAnsi="Arial Narrow"/>
                <w:iCs/>
                <w:sz w:val="18"/>
              </w:rPr>
              <w:t>ainsi  que</w:t>
            </w:r>
            <w:proofErr w:type="gramEnd"/>
            <w:r>
              <w:rPr>
                <w:rFonts w:ascii="Arial Narrow" w:hAnsi="Arial Narrow"/>
                <w:iCs/>
                <w:sz w:val="18"/>
              </w:rPr>
              <w:t>, le cas échéant, ses cotraitants et ses sous-traitants concernés, doivent transmettre leurs demandes de paiement sur le portail mutualisé de l’Etat Chorus Pro dès lors que cette obligation leur incombe en application des textes précités.</w:t>
            </w:r>
          </w:p>
          <w:p w14:paraId="2AC05F09" w14:textId="77777777" w:rsidR="00640EFF" w:rsidRDefault="00640EFF" w:rsidP="00640EFF">
            <w:pPr>
              <w:jc w:val="both"/>
              <w:rPr>
                <w:rFonts w:ascii="Arial Narrow" w:hAnsi="Arial Narrow"/>
                <w:iCs/>
                <w:sz w:val="18"/>
              </w:rPr>
            </w:pPr>
            <w:r>
              <w:rPr>
                <w:rFonts w:ascii="Arial Narrow" w:hAnsi="Arial Narrow"/>
                <w:iCs/>
                <w:sz w:val="18"/>
              </w:rPr>
              <w:t>Au choix du créancier, cette transmission est effectuée selon l’une des trois modalités suivantes :</w:t>
            </w:r>
          </w:p>
          <w:p w14:paraId="310A942B" w14:textId="77777777" w:rsidR="00640EFF" w:rsidRDefault="00640EFF" w:rsidP="00640EFF">
            <w:pPr>
              <w:jc w:val="both"/>
              <w:rPr>
                <w:rFonts w:ascii="Arial Narrow" w:hAnsi="Arial Narrow"/>
                <w:iCs/>
                <w:sz w:val="18"/>
              </w:rPr>
            </w:pPr>
            <w:r>
              <w:rPr>
                <w:rFonts w:ascii="Arial Narrow" w:hAnsi="Arial Narrow"/>
                <w:iCs/>
                <w:sz w:val="18"/>
              </w:rPr>
              <w:t xml:space="preserve">- Par flux d’échange de données informatisées. Dans ce cas, les formats acceptés sont ceux qui figurent à l’adresse suivante : </w:t>
            </w:r>
            <w:hyperlink r:id="rId22" w:history="1">
              <w:r>
                <w:rPr>
                  <w:rStyle w:val="Lienhypertexte"/>
                  <w:rFonts w:ascii="Arial Narrow" w:hAnsi="Arial Narrow"/>
                  <w:iCs/>
                  <w:sz w:val="18"/>
                </w:rPr>
                <w:t>https://communaute-chorus-pro.finances.gouv.fr/</w:t>
              </w:r>
            </w:hyperlink>
            <w:r>
              <w:rPr>
                <w:rFonts w:ascii="Arial Narrow" w:hAnsi="Arial Narrow"/>
                <w:iCs/>
                <w:sz w:val="18"/>
              </w:rPr>
              <w:t xml:space="preserve"> </w:t>
            </w:r>
          </w:p>
          <w:p w14:paraId="7DE2FC6D" w14:textId="77777777" w:rsidR="00640EFF" w:rsidRDefault="00640EFF" w:rsidP="00640EFF">
            <w:pPr>
              <w:jc w:val="both"/>
              <w:rPr>
                <w:rFonts w:ascii="Arial Narrow" w:hAnsi="Arial Narrow"/>
                <w:iCs/>
                <w:sz w:val="18"/>
              </w:rPr>
            </w:pPr>
            <w:r>
              <w:rPr>
                <w:rFonts w:ascii="Arial Narrow" w:hAnsi="Arial Narrow"/>
                <w:iCs/>
                <w:sz w:val="18"/>
              </w:rPr>
              <w:t>- Par dépôt au format PDF</w:t>
            </w:r>
          </w:p>
          <w:p w14:paraId="07FAD464" w14:textId="77777777" w:rsidR="00640EFF" w:rsidRDefault="00640EFF" w:rsidP="00640EFF">
            <w:pPr>
              <w:jc w:val="both"/>
              <w:rPr>
                <w:rFonts w:ascii="Arial Narrow" w:hAnsi="Arial Narrow"/>
                <w:iCs/>
                <w:sz w:val="18"/>
              </w:rPr>
            </w:pPr>
            <w:r>
              <w:rPr>
                <w:rFonts w:ascii="Arial Narrow" w:hAnsi="Arial Narrow"/>
                <w:iCs/>
                <w:sz w:val="18"/>
              </w:rPr>
              <w:t>- Par saisie en ligne dans le portail</w:t>
            </w:r>
          </w:p>
          <w:p w14:paraId="3CB2BE4B" w14:textId="77777777" w:rsidR="00640EFF" w:rsidRDefault="00640EFF" w:rsidP="00640EFF">
            <w:pPr>
              <w:jc w:val="both"/>
              <w:rPr>
                <w:rFonts w:ascii="Arial Narrow" w:hAnsi="Arial Narrow"/>
                <w:b/>
                <w:iCs/>
                <w:sz w:val="18"/>
              </w:rPr>
            </w:pPr>
            <w:r>
              <w:rPr>
                <w:rFonts w:ascii="Arial Narrow" w:hAnsi="Arial Narrow"/>
                <w:b/>
                <w:iCs/>
                <w:sz w:val="18"/>
              </w:rPr>
              <w:t>Les informations à faire figurer dans l’entête de la demande de paiement sont :</w:t>
            </w:r>
          </w:p>
          <w:p w14:paraId="303B2567" w14:textId="77777777" w:rsidR="00640EFF" w:rsidRDefault="00640EFF" w:rsidP="00640EFF">
            <w:pPr>
              <w:jc w:val="both"/>
              <w:rPr>
                <w:rFonts w:ascii="Arial Narrow" w:hAnsi="Arial Narrow"/>
                <w:iCs/>
                <w:sz w:val="18"/>
              </w:rPr>
            </w:pPr>
            <w:r>
              <w:rPr>
                <w:rFonts w:ascii="Arial Narrow" w:hAnsi="Arial Narrow"/>
                <w:iCs/>
                <w:sz w:val="18"/>
              </w:rPr>
              <w:t>- CNRS (SIRET n°18008901303720) ;</w:t>
            </w:r>
          </w:p>
          <w:p w14:paraId="6816B84F" w14:textId="77777777" w:rsidR="00640EFF" w:rsidRDefault="00640EFF" w:rsidP="00640EFF">
            <w:pPr>
              <w:jc w:val="both"/>
              <w:rPr>
                <w:rFonts w:ascii="Arial Narrow" w:hAnsi="Arial Narrow"/>
                <w:iCs/>
                <w:sz w:val="18"/>
              </w:rPr>
            </w:pPr>
            <w:r>
              <w:rPr>
                <w:rFonts w:ascii="Arial Narrow" w:hAnsi="Arial Narrow"/>
                <w:iCs/>
                <w:sz w:val="18"/>
              </w:rPr>
              <w:t>- Le code service de l’entité CNRS facturée</w:t>
            </w:r>
          </w:p>
          <w:p w14:paraId="4AA98B03" w14:textId="77777777" w:rsidR="00640EFF" w:rsidRDefault="00640EFF" w:rsidP="00640EFF">
            <w:pPr>
              <w:jc w:val="both"/>
              <w:rPr>
                <w:rFonts w:ascii="Arial Narrow" w:hAnsi="Arial Narrow"/>
                <w:iCs/>
                <w:sz w:val="18"/>
              </w:rPr>
            </w:pPr>
            <w:r>
              <w:rPr>
                <w:rFonts w:ascii="Arial Narrow" w:hAnsi="Arial Narrow"/>
                <w:iCs/>
                <w:sz w:val="18"/>
              </w:rPr>
              <w:t>- Le numéro d’engagement juridique communiqué lors de la notification du marché ou figurant sur le bon de commande notifié par le CNRS (exemple : 0326L012345).</w:t>
            </w:r>
          </w:p>
          <w:p w14:paraId="6546C389" w14:textId="1F60F4D1" w:rsidR="00640EFF" w:rsidRDefault="00640EFF" w:rsidP="00640EFF">
            <w:pPr>
              <w:jc w:val="both"/>
              <w:rPr>
                <w:rFonts w:ascii="Arial Narrow" w:hAnsi="Arial Narrow" w:cs="Arial"/>
                <w:b/>
                <w:sz w:val="18"/>
                <w:szCs w:val="18"/>
              </w:rPr>
            </w:pPr>
          </w:p>
        </w:tc>
      </w:tr>
      <w:tr w:rsidR="00640EFF" w:rsidRPr="000E3D2D" w14:paraId="6BA81089" w14:textId="77777777" w:rsidTr="00E327A5">
        <w:trPr>
          <w:gridAfter w:val="1"/>
          <w:wAfter w:w="94" w:type="dxa"/>
        </w:trPr>
        <w:tc>
          <w:tcPr>
            <w:tcW w:w="4820" w:type="dxa"/>
            <w:gridSpan w:val="14"/>
            <w:tcBorders>
              <w:top w:val="nil"/>
              <w:bottom w:val="nil"/>
            </w:tcBorders>
          </w:tcPr>
          <w:p w14:paraId="2CBD0CFD" w14:textId="77777777" w:rsidR="00640EFF" w:rsidRDefault="00640EFF" w:rsidP="00640EFF">
            <w:pPr>
              <w:spacing w:before="40"/>
              <w:jc w:val="both"/>
              <w:rPr>
                <w:rFonts w:ascii="Arial Narrow" w:hAnsi="Arial Narrow" w:cs="Arial"/>
                <w:sz w:val="18"/>
                <w:szCs w:val="18"/>
              </w:rPr>
            </w:pPr>
            <w:r>
              <w:rPr>
                <w:rFonts w:ascii="Arial Narrow" w:hAnsi="Arial Narrow" w:cs="Arial"/>
                <w:b/>
                <w:sz w:val="18"/>
                <w:szCs w:val="18"/>
              </w:rPr>
              <w:t>3</w:t>
            </w:r>
            <w:r>
              <w:rPr>
                <w:rFonts w:ascii="Arial Narrow" w:hAnsi="Arial Narrow" w:cs="Arial"/>
                <w:sz w:val="18"/>
                <w:szCs w:val="18"/>
              </w:rPr>
              <w:t> – Les règlements effectués n’ont de caractère définitif qu’après admission/réception définitive des prestations.</w:t>
            </w:r>
          </w:p>
        </w:tc>
      </w:tr>
      <w:tr w:rsidR="00640EFF" w:rsidRPr="000E3D2D" w14:paraId="2E181C95" w14:textId="77777777" w:rsidTr="00E327A5">
        <w:trPr>
          <w:gridAfter w:val="1"/>
          <w:wAfter w:w="94" w:type="dxa"/>
        </w:trPr>
        <w:tc>
          <w:tcPr>
            <w:tcW w:w="4820" w:type="dxa"/>
            <w:gridSpan w:val="14"/>
            <w:tcBorders>
              <w:top w:val="nil"/>
              <w:bottom w:val="nil"/>
            </w:tcBorders>
          </w:tcPr>
          <w:p w14:paraId="298F54AD" w14:textId="77777777" w:rsidR="00640EFF" w:rsidRDefault="00640EFF" w:rsidP="00640EFF">
            <w:pPr>
              <w:spacing w:before="40"/>
              <w:jc w:val="both"/>
              <w:rPr>
                <w:rFonts w:ascii="Arial Narrow" w:hAnsi="Arial Narrow" w:cs="Arial"/>
                <w:sz w:val="18"/>
                <w:szCs w:val="18"/>
              </w:rPr>
            </w:pPr>
            <w:bookmarkStart w:id="19" w:name="CaseACocher18"/>
            <w:r>
              <w:rPr>
                <w:rFonts w:ascii="Arial Narrow" w:hAnsi="Arial Narrow" w:cs="Arial"/>
                <w:b/>
                <w:sz w:val="18"/>
                <w:szCs w:val="18"/>
              </w:rPr>
              <w:t>4</w:t>
            </w:r>
            <w:r w:rsidRPr="000E3D2D">
              <w:rPr>
                <w:rFonts w:ascii="Arial Narrow" w:hAnsi="Arial Narrow" w:cs="Arial"/>
                <w:sz w:val="18"/>
                <w:szCs w:val="18"/>
              </w:rPr>
              <w:t> – Régime des paiements :</w:t>
            </w:r>
          </w:p>
          <w:p w14:paraId="7AB042E4" w14:textId="77777777" w:rsidR="00640EFF" w:rsidRPr="00F401E5" w:rsidRDefault="00640EFF" w:rsidP="00640EFF">
            <w:pPr>
              <w:spacing w:before="40"/>
              <w:jc w:val="both"/>
              <w:rPr>
                <w:rFonts w:ascii="Arial Narrow" w:hAnsi="Arial Narrow" w:cs="Arial"/>
                <w:sz w:val="18"/>
                <w:szCs w:val="18"/>
                <w:u w:val="single"/>
              </w:rPr>
            </w:pPr>
            <w:r w:rsidRPr="00382A26">
              <w:rPr>
                <w:rFonts w:ascii="Arial Narrow" w:hAnsi="Arial Narrow" w:cs="Arial"/>
                <w:sz w:val="18"/>
                <w:szCs w:val="18"/>
                <w:u w:val="single"/>
              </w:rPr>
              <w:t>Pour les marchés publics :</w:t>
            </w:r>
          </w:p>
          <w:bookmarkEnd w:id="19"/>
          <w:p w14:paraId="5703210F" w14:textId="77777777" w:rsidR="00640EFF" w:rsidRPr="000E3D2D" w:rsidRDefault="00640EFF" w:rsidP="00640EFF">
            <w:pPr>
              <w:spacing w:before="40"/>
              <w:ind w:left="142"/>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0"/>
                  </w:checkBox>
                </w:ffData>
              </w:fldChar>
            </w:r>
            <w:r>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Pr>
                <w:rFonts w:ascii="Arial Narrow" w:hAnsi="Arial Narrow" w:cs="Arial"/>
                <w:sz w:val="18"/>
                <w:szCs w:val="18"/>
              </w:rPr>
              <w:fldChar w:fldCharType="end"/>
            </w:r>
            <w:r w:rsidRPr="000E3D2D">
              <w:rPr>
                <w:rFonts w:ascii="Arial Narrow" w:hAnsi="Arial Narrow" w:cs="Arial"/>
                <w:sz w:val="18"/>
                <w:szCs w:val="18"/>
              </w:rPr>
              <w:t> </w:t>
            </w:r>
            <w:r>
              <w:rPr>
                <w:rFonts w:ascii="Arial Narrow" w:hAnsi="Arial Narrow" w:cs="Arial"/>
                <w:sz w:val="18"/>
                <w:szCs w:val="18"/>
              </w:rPr>
              <w:t>4.1. </w:t>
            </w:r>
            <w:r w:rsidRPr="000E3D2D">
              <w:rPr>
                <w:rFonts w:ascii="Arial Narrow" w:hAnsi="Arial Narrow" w:cs="Arial"/>
                <w:sz w:val="18"/>
                <w:szCs w:val="18"/>
              </w:rPr>
              <w:t>Le paiement est unique</w:t>
            </w:r>
          </w:p>
        </w:tc>
      </w:tr>
      <w:bookmarkStart w:id="20" w:name="CaseACocher19"/>
      <w:tr w:rsidR="00640EFF" w:rsidRPr="000E3D2D" w14:paraId="11836DCB" w14:textId="77777777" w:rsidTr="00E327A5">
        <w:trPr>
          <w:gridAfter w:val="1"/>
          <w:wAfter w:w="94" w:type="dxa"/>
        </w:trPr>
        <w:tc>
          <w:tcPr>
            <w:tcW w:w="4820" w:type="dxa"/>
            <w:gridSpan w:val="14"/>
            <w:tcBorders>
              <w:top w:val="nil"/>
              <w:bottom w:val="single" w:sz="4" w:space="0" w:color="auto"/>
            </w:tcBorders>
          </w:tcPr>
          <w:p w14:paraId="6E0D5BB0" w14:textId="60CCB2DD" w:rsidR="00640EFF" w:rsidRPr="000E3D2D" w:rsidRDefault="00640EFF" w:rsidP="00640EFF">
            <w:pPr>
              <w:ind w:left="426" w:hanging="284"/>
              <w:jc w:val="both"/>
              <w:rPr>
                <w:rFonts w:ascii="Arial Narrow" w:hAnsi="Arial Narrow" w:cs="Arial"/>
                <w:sz w:val="18"/>
                <w:szCs w:val="18"/>
              </w:rPr>
            </w:pPr>
            <w:r w:rsidRPr="000E3D2D">
              <w:rPr>
                <w:rFonts w:ascii="Arial Narrow" w:hAnsi="Arial Narrow" w:cs="Arial"/>
                <w:sz w:val="18"/>
                <w:szCs w:val="18"/>
              </w:rPr>
              <w:fldChar w:fldCharType="begin">
                <w:ffData>
                  <w:name w:val="CaseACocher19"/>
                  <w:enabled/>
                  <w:calcOnExit w:val="0"/>
                  <w:checkBox>
                    <w:sizeAuto/>
                    <w:default w:val="0"/>
                  </w:checkBox>
                </w:ffData>
              </w:fldChar>
            </w:r>
            <w:r w:rsidRPr="000E3D2D">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sidRPr="000E3D2D">
              <w:rPr>
                <w:rFonts w:ascii="Arial Narrow" w:hAnsi="Arial Narrow" w:cs="Arial"/>
                <w:sz w:val="18"/>
                <w:szCs w:val="18"/>
              </w:rPr>
              <w:fldChar w:fldCharType="end"/>
            </w:r>
            <w:bookmarkEnd w:id="20"/>
            <w:r w:rsidRPr="000E3D2D">
              <w:rPr>
                <w:rFonts w:ascii="Arial Narrow" w:hAnsi="Arial Narrow" w:cs="Arial"/>
                <w:sz w:val="18"/>
                <w:szCs w:val="18"/>
              </w:rPr>
              <w:t> </w:t>
            </w:r>
            <w:r>
              <w:rPr>
                <w:rFonts w:ascii="Arial Narrow" w:hAnsi="Arial Narrow" w:cs="Arial"/>
                <w:sz w:val="18"/>
                <w:szCs w:val="18"/>
              </w:rPr>
              <w:t xml:space="preserve">4.2.  </w:t>
            </w:r>
            <w:r w:rsidRPr="000E3D2D">
              <w:rPr>
                <w:rFonts w:ascii="Arial Narrow" w:hAnsi="Arial Narrow" w:cs="Arial"/>
                <w:sz w:val="18"/>
                <w:szCs w:val="18"/>
              </w:rPr>
              <w:t>Le paiement est réalisé par acomptes selon les modalités suivantes </w:t>
            </w:r>
          </w:p>
        </w:tc>
      </w:tr>
      <w:tr w:rsidR="00640EFF" w:rsidRPr="000E3D2D" w14:paraId="5A274D8B" w14:textId="77777777" w:rsidTr="00E327A5">
        <w:trPr>
          <w:gridAfter w:val="1"/>
          <w:wAfter w:w="94" w:type="dxa"/>
        </w:trPr>
        <w:tc>
          <w:tcPr>
            <w:tcW w:w="1701" w:type="dxa"/>
            <w:gridSpan w:val="5"/>
            <w:tcBorders>
              <w:top w:val="single" w:sz="4" w:space="0" w:color="auto"/>
              <w:left w:val="single" w:sz="4" w:space="0" w:color="auto"/>
              <w:bottom w:val="single" w:sz="4" w:space="0" w:color="auto"/>
              <w:right w:val="single" w:sz="4" w:space="0" w:color="auto"/>
            </w:tcBorders>
          </w:tcPr>
          <w:p w14:paraId="7A17CC26" w14:textId="77777777" w:rsidR="00640EFF" w:rsidRPr="000E3D2D" w:rsidRDefault="00640EFF" w:rsidP="00640EFF">
            <w:pPr>
              <w:tabs>
                <w:tab w:val="left" w:leader="dot" w:pos="1843"/>
              </w:tabs>
              <w:jc w:val="center"/>
              <w:rPr>
                <w:rFonts w:ascii="Arial Narrow" w:hAnsi="Arial Narrow" w:cs="Arial"/>
                <w:sz w:val="18"/>
                <w:szCs w:val="18"/>
              </w:rPr>
            </w:pPr>
            <w:r w:rsidRPr="000E3D2D">
              <w:rPr>
                <w:rFonts w:ascii="Arial Narrow" w:hAnsi="Arial Narrow" w:cs="Arial"/>
                <w:sz w:val="18"/>
                <w:szCs w:val="18"/>
              </w:rPr>
              <w:t>Montant de l’acompte ou % du montant total du marché</w:t>
            </w:r>
          </w:p>
        </w:tc>
        <w:tc>
          <w:tcPr>
            <w:tcW w:w="3119" w:type="dxa"/>
            <w:gridSpan w:val="9"/>
            <w:tcBorders>
              <w:top w:val="single" w:sz="4" w:space="0" w:color="auto"/>
              <w:left w:val="single" w:sz="4" w:space="0" w:color="auto"/>
              <w:bottom w:val="single" w:sz="4" w:space="0" w:color="auto"/>
              <w:right w:val="single" w:sz="4" w:space="0" w:color="auto"/>
            </w:tcBorders>
          </w:tcPr>
          <w:p w14:paraId="7DFFD1FA" w14:textId="77777777" w:rsidR="00640EFF" w:rsidRPr="000E3D2D" w:rsidRDefault="00640EFF" w:rsidP="00640EFF">
            <w:pPr>
              <w:tabs>
                <w:tab w:val="left" w:leader="dot" w:pos="1843"/>
              </w:tabs>
              <w:jc w:val="center"/>
              <w:rPr>
                <w:rFonts w:ascii="Arial Narrow" w:hAnsi="Arial Narrow" w:cs="Arial"/>
                <w:sz w:val="18"/>
                <w:szCs w:val="18"/>
              </w:rPr>
            </w:pPr>
            <w:r w:rsidRPr="000E3D2D">
              <w:rPr>
                <w:rFonts w:ascii="Arial Narrow" w:hAnsi="Arial Narrow" w:cs="Arial"/>
                <w:sz w:val="18"/>
                <w:szCs w:val="18"/>
              </w:rPr>
              <w:t>Date, périodicité de l’acompte, fait générateur…</w:t>
            </w:r>
          </w:p>
        </w:tc>
      </w:tr>
      <w:tr w:rsidR="00640EFF" w:rsidRPr="000E3D2D" w14:paraId="28E14CC8" w14:textId="77777777" w:rsidTr="00E327A5">
        <w:trPr>
          <w:gridAfter w:val="1"/>
          <w:wAfter w:w="94" w:type="dxa"/>
        </w:trPr>
        <w:tc>
          <w:tcPr>
            <w:tcW w:w="1701"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0D6B2BA" w14:textId="77777777" w:rsidR="00640EFF" w:rsidRPr="000E3D2D" w:rsidRDefault="00640EFF" w:rsidP="00640EFF">
            <w:pPr>
              <w:tabs>
                <w:tab w:val="left" w:leader="dot" w:pos="1843"/>
              </w:tabs>
              <w:spacing w:before="120" w:after="120"/>
              <w:jc w:val="center"/>
              <w:rPr>
                <w:rFonts w:ascii="Arial Narrow" w:hAnsi="Arial Narrow" w:cs="Arial"/>
                <w:sz w:val="18"/>
                <w:szCs w:val="18"/>
              </w:rPr>
            </w:pPr>
          </w:p>
        </w:tc>
        <w:tc>
          <w:tcPr>
            <w:tcW w:w="3119"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37934C42" w14:textId="77777777" w:rsidR="00640EFF" w:rsidRPr="000E3D2D" w:rsidRDefault="00640EFF" w:rsidP="00640EFF">
            <w:pPr>
              <w:tabs>
                <w:tab w:val="left" w:leader="dot" w:pos="1843"/>
              </w:tabs>
              <w:spacing w:before="120" w:after="120"/>
              <w:rPr>
                <w:rFonts w:ascii="Arial Narrow" w:hAnsi="Arial Narrow" w:cs="Arial"/>
                <w:sz w:val="18"/>
                <w:szCs w:val="18"/>
              </w:rPr>
            </w:pPr>
          </w:p>
        </w:tc>
      </w:tr>
      <w:tr w:rsidR="00640EFF" w:rsidRPr="000E3D2D" w14:paraId="4623C167" w14:textId="77777777" w:rsidTr="00E327A5">
        <w:trPr>
          <w:gridAfter w:val="1"/>
          <w:wAfter w:w="94" w:type="dxa"/>
        </w:trPr>
        <w:tc>
          <w:tcPr>
            <w:tcW w:w="1701"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64B4F19" w14:textId="77777777" w:rsidR="00640EFF" w:rsidRPr="000E3D2D" w:rsidRDefault="00640EFF" w:rsidP="00640EFF">
            <w:pPr>
              <w:tabs>
                <w:tab w:val="left" w:leader="dot" w:pos="1843"/>
              </w:tabs>
              <w:spacing w:before="120" w:after="120"/>
              <w:jc w:val="center"/>
              <w:rPr>
                <w:rFonts w:ascii="Arial Narrow" w:hAnsi="Arial Narrow" w:cs="Arial"/>
                <w:sz w:val="18"/>
                <w:szCs w:val="18"/>
              </w:rPr>
            </w:pPr>
          </w:p>
        </w:tc>
        <w:tc>
          <w:tcPr>
            <w:tcW w:w="3119"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22665FE" w14:textId="77777777" w:rsidR="00640EFF" w:rsidRPr="000E3D2D" w:rsidRDefault="00640EFF" w:rsidP="00640EFF">
            <w:pPr>
              <w:tabs>
                <w:tab w:val="left" w:leader="dot" w:pos="1843"/>
              </w:tabs>
              <w:spacing w:before="120" w:after="120"/>
              <w:rPr>
                <w:rFonts w:ascii="Arial Narrow" w:hAnsi="Arial Narrow" w:cs="Arial"/>
                <w:sz w:val="18"/>
                <w:szCs w:val="18"/>
              </w:rPr>
            </w:pPr>
          </w:p>
        </w:tc>
      </w:tr>
      <w:tr w:rsidR="00640EFF" w:rsidRPr="000E3D2D" w14:paraId="2CD5D690" w14:textId="77777777" w:rsidTr="00E327A5">
        <w:trPr>
          <w:gridAfter w:val="1"/>
          <w:wAfter w:w="94" w:type="dxa"/>
        </w:trPr>
        <w:tc>
          <w:tcPr>
            <w:tcW w:w="1701"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4BF5745" w14:textId="77777777" w:rsidR="00640EFF" w:rsidRPr="000E3D2D" w:rsidRDefault="00640EFF" w:rsidP="00640EFF">
            <w:pPr>
              <w:tabs>
                <w:tab w:val="left" w:leader="dot" w:pos="1843"/>
              </w:tabs>
              <w:spacing w:before="120" w:after="120"/>
              <w:jc w:val="center"/>
              <w:rPr>
                <w:rFonts w:ascii="Arial Narrow" w:hAnsi="Arial Narrow" w:cs="Arial"/>
                <w:sz w:val="18"/>
                <w:szCs w:val="18"/>
              </w:rPr>
            </w:pPr>
          </w:p>
        </w:tc>
        <w:tc>
          <w:tcPr>
            <w:tcW w:w="3119"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B83DD84" w14:textId="77777777" w:rsidR="00640EFF" w:rsidRPr="000E3D2D" w:rsidRDefault="00640EFF" w:rsidP="00640EFF">
            <w:pPr>
              <w:tabs>
                <w:tab w:val="left" w:leader="dot" w:pos="1843"/>
              </w:tabs>
              <w:spacing w:before="120" w:after="120"/>
              <w:rPr>
                <w:rFonts w:ascii="Arial Narrow" w:hAnsi="Arial Narrow" w:cs="Arial"/>
                <w:sz w:val="18"/>
                <w:szCs w:val="18"/>
              </w:rPr>
            </w:pPr>
          </w:p>
        </w:tc>
      </w:tr>
      <w:tr w:rsidR="00640EFF" w:rsidRPr="000E3D2D" w14:paraId="649DD2D1" w14:textId="77777777" w:rsidTr="00E327A5">
        <w:trPr>
          <w:gridAfter w:val="1"/>
          <w:wAfter w:w="94" w:type="dxa"/>
        </w:trPr>
        <w:tc>
          <w:tcPr>
            <w:tcW w:w="4820" w:type="dxa"/>
            <w:gridSpan w:val="14"/>
            <w:tcBorders>
              <w:top w:val="nil"/>
              <w:bottom w:val="nil"/>
            </w:tcBorders>
          </w:tcPr>
          <w:p w14:paraId="22952257" w14:textId="77777777" w:rsidR="00640EFF" w:rsidRPr="003027E9" w:rsidRDefault="00640EFF" w:rsidP="00640EFF">
            <w:pPr>
              <w:tabs>
                <w:tab w:val="left" w:leader="dot" w:pos="1843"/>
              </w:tabs>
              <w:jc w:val="both"/>
              <w:rPr>
                <w:rFonts w:ascii="Arial Narrow" w:hAnsi="Arial Narrow" w:cs="Arial"/>
                <w:sz w:val="18"/>
                <w:szCs w:val="18"/>
              </w:rPr>
            </w:pPr>
            <w:r>
              <w:rPr>
                <w:rFonts w:ascii="Arial Narrow" w:hAnsi="Arial Narrow" w:cs="Arial"/>
                <w:sz w:val="18"/>
                <w:szCs w:val="18"/>
              </w:rPr>
              <w:t>L</w:t>
            </w:r>
            <w:r w:rsidRPr="003027E9">
              <w:rPr>
                <w:rFonts w:ascii="Arial Narrow" w:hAnsi="Arial Narrow" w:cs="Arial"/>
                <w:sz w:val="18"/>
                <w:szCs w:val="18"/>
              </w:rPr>
              <w:t xml:space="preserve">orsque les prestations s’exécutent sur une durée importante, des versements d’acomptes intermédiaires peuvent être effectués afin </w:t>
            </w:r>
            <w:r>
              <w:rPr>
                <w:rFonts w:ascii="Arial Narrow" w:hAnsi="Arial Narrow" w:cs="Arial"/>
                <w:sz w:val="18"/>
                <w:szCs w:val="18"/>
              </w:rPr>
              <w:t xml:space="preserve">notamment </w:t>
            </w:r>
            <w:r w:rsidRPr="003027E9">
              <w:rPr>
                <w:rFonts w:ascii="Arial Narrow" w:hAnsi="Arial Narrow" w:cs="Arial"/>
                <w:sz w:val="18"/>
                <w:szCs w:val="18"/>
              </w:rPr>
              <w:t xml:space="preserve">que l’intervalle entre deux paiements successifs n’excède pas </w:t>
            </w:r>
            <w:r>
              <w:rPr>
                <w:rFonts w:ascii="Arial Narrow" w:hAnsi="Arial Narrow" w:cs="Arial"/>
                <w:sz w:val="18"/>
                <w:szCs w:val="18"/>
              </w:rPr>
              <w:t>la durée maximum fixée par la règlementation applicable</w:t>
            </w:r>
            <w:r w:rsidRPr="003027E9">
              <w:rPr>
                <w:rFonts w:ascii="Arial Narrow" w:hAnsi="Arial Narrow" w:cs="Arial"/>
                <w:sz w:val="18"/>
                <w:szCs w:val="18"/>
              </w:rPr>
              <w:t>.</w:t>
            </w:r>
          </w:p>
          <w:p w14:paraId="4E5316C8" w14:textId="77777777" w:rsidR="00640EFF" w:rsidRPr="000E3D2D" w:rsidRDefault="00640EFF" w:rsidP="00640EFF">
            <w:pPr>
              <w:tabs>
                <w:tab w:val="left" w:leader="dot" w:pos="1843"/>
              </w:tabs>
              <w:jc w:val="both"/>
              <w:rPr>
                <w:rFonts w:ascii="Arial Narrow" w:hAnsi="Arial Narrow" w:cs="Arial"/>
                <w:sz w:val="18"/>
                <w:szCs w:val="18"/>
              </w:rPr>
            </w:pPr>
            <w:r w:rsidRPr="003027E9">
              <w:rPr>
                <w:rFonts w:ascii="Arial Narrow" w:hAnsi="Arial Narrow" w:cs="Arial"/>
                <w:sz w:val="18"/>
                <w:szCs w:val="18"/>
              </w:rPr>
              <w:t xml:space="preserve">Dans ce cas, </w:t>
            </w:r>
            <w:r>
              <w:rPr>
                <w:rFonts w:ascii="Arial Narrow" w:hAnsi="Arial Narrow" w:cs="Arial"/>
                <w:sz w:val="18"/>
                <w:szCs w:val="18"/>
              </w:rPr>
              <w:t>l’</w:t>
            </w:r>
            <w:r w:rsidRPr="003027E9">
              <w:rPr>
                <w:rFonts w:ascii="Arial Narrow" w:hAnsi="Arial Narrow" w:cs="Arial"/>
                <w:sz w:val="18"/>
                <w:szCs w:val="18"/>
              </w:rPr>
              <w:t xml:space="preserve">état périodique, établi par le </w:t>
            </w:r>
            <w:r>
              <w:rPr>
                <w:rFonts w:ascii="Arial Narrow" w:hAnsi="Arial Narrow" w:cs="Arial"/>
                <w:sz w:val="18"/>
                <w:szCs w:val="18"/>
              </w:rPr>
              <w:t>TITULAIRE</w:t>
            </w:r>
            <w:r w:rsidRPr="003027E9">
              <w:rPr>
                <w:rFonts w:ascii="Arial Narrow" w:hAnsi="Arial Narrow" w:cs="Arial"/>
                <w:sz w:val="18"/>
                <w:szCs w:val="18"/>
              </w:rPr>
              <w:t xml:space="preserve"> comporte le compte rendu d'avancement de</w:t>
            </w:r>
            <w:r>
              <w:rPr>
                <w:rFonts w:ascii="Arial Narrow" w:hAnsi="Arial Narrow" w:cs="Arial"/>
                <w:sz w:val="18"/>
                <w:szCs w:val="18"/>
              </w:rPr>
              <w:t>s prestations</w:t>
            </w:r>
            <w:r w:rsidRPr="003027E9">
              <w:rPr>
                <w:rFonts w:ascii="Arial Narrow" w:hAnsi="Arial Narrow" w:cs="Arial"/>
                <w:sz w:val="18"/>
                <w:szCs w:val="18"/>
              </w:rPr>
              <w:t xml:space="preserve"> et indique le pourcentage d’avancement de leur exécution. Ce pourcentage, après accord du </w:t>
            </w:r>
            <w:r>
              <w:rPr>
                <w:rFonts w:ascii="Arial Narrow" w:hAnsi="Arial Narrow" w:cs="Arial"/>
                <w:sz w:val="18"/>
                <w:szCs w:val="18"/>
              </w:rPr>
              <w:t>CNRS</w:t>
            </w:r>
            <w:r w:rsidRPr="003027E9">
              <w:rPr>
                <w:rFonts w:ascii="Arial Narrow" w:hAnsi="Arial Narrow" w:cs="Arial"/>
                <w:sz w:val="18"/>
                <w:szCs w:val="18"/>
              </w:rPr>
              <w:t>, sert de base au calcul du montant de l'acompte correspondant.</w:t>
            </w:r>
          </w:p>
        </w:tc>
      </w:tr>
      <w:tr w:rsidR="00640EFF" w:rsidRPr="000E3D2D" w14:paraId="3CF2D633" w14:textId="77777777" w:rsidTr="00E327A5">
        <w:trPr>
          <w:gridAfter w:val="1"/>
          <w:wAfter w:w="94" w:type="dxa"/>
        </w:trPr>
        <w:tc>
          <w:tcPr>
            <w:tcW w:w="4820" w:type="dxa"/>
            <w:gridSpan w:val="14"/>
          </w:tcPr>
          <w:p w14:paraId="15AD85CD" w14:textId="77777777" w:rsidR="00640EFF" w:rsidRPr="000E3D2D" w:rsidRDefault="00640EFF" w:rsidP="00640EFF">
            <w:pPr>
              <w:ind w:left="142"/>
              <w:jc w:val="both"/>
              <w:rPr>
                <w:rFonts w:ascii="Arial Narrow" w:hAnsi="Arial Narrow" w:cs="Arial"/>
                <w:sz w:val="18"/>
                <w:szCs w:val="18"/>
              </w:rPr>
            </w:pPr>
            <w:r>
              <w:rPr>
                <w:rFonts w:ascii="Arial Narrow" w:hAnsi="Arial Narrow" w:cs="Arial"/>
                <w:sz w:val="18"/>
                <w:szCs w:val="18"/>
              </w:rPr>
              <w:fldChar w:fldCharType="begin">
                <w:ffData>
                  <w:name w:val="CaseACocher20"/>
                  <w:enabled/>
                  <w:calcOnExit w:val="0"/>
                  <w:checkBox>
                    <w:sizeAuto/>
                    <w:default w:val="0"/>
                  </w:checkBox>
                </w:ffData>
              </w:fldChar>
            </w:r>
            <w:bookmarkStart w:id="21" w:name="CaseACocher20"/>
            <w:r>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Pr>
                <w:rFonts w:ascii="Arial Narrow" w:hAnsi="Arial Narrow" w:cs="Arial"/>
                <w:sz w:val="18"/>
                <w:szCs w:val="18"/>
              </w:rPr>
              <w:fldChar w:fldCharType="end"/>
            </w:r>
            <w:bookmarkEnd w:id="21"/>
            <w:r w:rsidRPr="000E3D2D">
              <w:rPr>
                <w:rFonts w:ascii="Arial Narrow" w:hAnsi="Arial Narrow" w:cs="Arial"/>
                <w:sz w:val="18"/>
                <w:szCs w:val="18"/>
              </w:rPr>
              <w:t> </w:t>
            </w:r>
            <w:r>
              <w:rPr>
                <w:rFonts w:ascii="Arial Narrow" w:hAnsi="Arial Narrow" w:cs="Arial"/>
                <w:sz w:val="18"/>
                <w:szCs w:val="18"/>
              </w:rPr>
              <w:t>4.3. </w:t>
            </w:r>
            <w:r w:rsidRPr="000E3D2D">
              <w:rPr>
                <w:rFonts w:ascii="Arial Narrow" w:hAnsi="Arial Narrow" w:cs="Arial"/>
                <w:sz w:val="18"/>
                <w:szCs w:val="18"/>
              </w:rPr>
              <w:t>Le paiement est fractionné selon une échéance :</w:t>
            </w:r>
          </w:p>
        </w:tc>
      </w:tr>
      <w:tr w:rsidR="00640EFF" w:rsidRPr="000E3D2D" w14:paraId="224758AE" w14:textId="77777777" w:rsidTr="00E327A5">
        <w:trPr>
          <w:gridAfter w:val="1"/>
          <w:wAfter w:w="94" w:type="dxa"/>
        </w:trPr>
        <w:tc>
          <w:tcPr>
            <w:tcW w:w="2356" w:type="dxa"/>
            <w:gridSpan w:val="8"/>
          </w:tcPr>
          <w:p w14:paraId="4B103C5E" w14:textId="77777777" w:rsidR="00640EFF" w:rsidRPr="000E3D2D" w:rsidRDefault="00640EFF" w:rsidP="00640EFF">
            <w:pPr>
              <w:ind w:firstLine="709"/>
              <w:jc w:val="both"/>
              <w:rPr>
                <w:rFonts w:ascii="Arial Narrow" w:hAnsi="Arial Narrow" w:cs="Arial"/>
                <w:sz w:val="18"/>
                <w:szCs w:val="18"/>
              </w:rPr>
            </w:pPr>
            <w:r w:rsidRPr="000E3D2D">
              <w:rPr>
                <w:rFonts w:ascii="Arial Narrow" w:hAnsi="Arial Narrow" w:cs="Arial"/>
                <w:sz w:val="18"/>
                <w:szCs w:val="18"/>
              </w:rPr>
              <w:fldChar w:fldCharType="begin">
                <w:ffData>
                  <w:name w:val="CaseACocher21"/>
                  <w:enabled/>
                  <w:calcOnExit w:val="0"/>
                  <w:checkBox>
                    <w:sizeAuto/>
                    <w:default w:val="0"/>
                  </w:checkBox>
                </w:ffData>
              </w:fldChar>
            </w:r>
            <w:bookmarkStart w:id="22" w:name="CaseACocher21"/>
            <w:r w:rsidRPr="000E3D2D">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sidRPr="000E3D2D">
              <w:rPr>
                <w:rFonts w:ascii="Arial Narrow" w:hAnsi="Arial Narrow" w:cs="Arial"/>
                <w:sz w:val="18"/>
                <w:szCs w:val="18"/>
              </w:rPr>
              <w:fldChar w:fldCharType="end"/>
            </w:r>
            <w:bookmarkEnd w:id="22"/>
            <w:r w:rsidRPr="000E3D2D">
              <w:rPr>
                <w:rFonts w:ascii="Arial Narrow" w:hAnsi="Arial Narrow" w:cs="Arial"/>
                <w:sz w:val="18"/>
                <w:szCs w:val="18"/>
              </w:rPr>
              <w:t xml:space="preserve"> </w:t>
            </w:r>
            <w:proofErr w:type="gramStart"/>
            <w:r w:rsidRPr="000E3D2D">
              <w:rPr>
                <w:rFonts w:ascii="Arial Narrow" w:hAnsi="Arial Narrow" w:cs="Arial"/>
                <w:sz w:val="18"/>
                <w:szCs w:val="18"/>
              </w:rPr>
              <w:t>mensuelle</w:t>
            </w:r>
            <w:proofErr w:type="gramEnd"/>
          </w:p>
        </w:tc>
        <w:bookmarkStart w:id="23" w:name="CaseACocher22"/>
        <w:tc>
          <w:tcPr>
            <w:tcW w:w="2464" w:type="dxa"/>
            <w:gridSpan w:val="6"/>
          </w:tcPr>
          <w:p w14:paraId="48E8B3D2" w14:textId="77777777" w:rsidR="00640EFF" w:rsidRPr="000E3D2D" w:rsidRDefault="00640EFF" w:rsidP="00640EFF">
            <w:pPr>
              <w:ind w:firstLine="709"/>
              <w:jc w:val="both"/>
              <w:rPr>
                <w:rFonts w:ascii="Arial Narrow" w:hAnsi="Arial Narrow" w:cs="Arial"/>
                <w:sz w:val="18"/>
                <w:szCs w:val="18"/>
              </w:rPr>
            </w:pPr>
            <w:r w:rsidRPr="000E3D2D">
              <w:rPr>
                <w:rFonts w:ascii="Arial Narrow" w:hAnsi="Arial Narrow" w:cs="Arial"/>
                <w:sz w:val="18"/>
                <w:szCs w:val="18"/>
              </w:rPr>
              <w:fldChar w:fldCharType="begin">
                <w:ffData>
                  <w:name w:val="CaseACocher22"/>
                  <w:enabled/>
                  <w:calcOnExit w:val="0"/>
                  <w:checkBox>
                    <w:sizeAuto/>
                    <w:default w:val="0"/>
                  </w:checkBox>
                </w:ffData>
              </w:fldChar>
            </w:r>
            <w:r w:rsidRPr="000E3D2D">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sidRPr="000E3D2D">
              <w:rPr>
                <w:rFonts w:ascii="Arial Narrow" w:hAnsi="Arial Narrow" w:cs="Arial"/>
                <w:sz w:val="18"/>
                <w:szCs w:val="18"/>
              </w:rPr>
              <w:fldChar w:fldCharType="end"/>
            </w:r>
            <w:bookmarkEnd w:id="23"/>
            <w:r w:rsidRPr="000E3D2D">
              <w:rPr>
                <w:rFonts w:ascii="Arial Narrow" w:hAnsi="Arial Narrow" w:cs="Arial"/>
                <w:sz w:val="18"/>
                <w:szCs w:val="18"/>
              </w:rPr>
              <w:t xml:space="preserve"> </w:t>
            </w:r>
            <w:proofErr w:type="gramStart"/>
            <w:r w:rsidRPr="000E3D2D">
              <w:rPr>
                <w:rFonts w:ascii="Arial Narrow" w:hAnsi="Arial Narrow" w:cs="Arial"/>
                <w:sz w:val="18"/>
                <w:szCs w:val="18"/>
              </w:rPr>
              <w:t>trimestrielle</w:t>
            </w:r>
            <w:proofErr w:type="gramEnd"/>
          </w:p>
        </w:tc>
      </w:tr>
      <w:tr w:rsidR="00640EFF" w:rsidRPr="000E3D2D" w14:paraId="2D9CE008" w14:textId="77777777" w:rsidTr="00E327A5">
        <w:trPr>
          <w:gridAfter w:val="1"/>
          <w:wAfter w:w="94" w:type="dxa"/>
        </w:trPr>
        <w:tc>
          <w:tcPr>
            <w:tcW w:w="2356" w:type="dxa"/>
            <w:gridSpan w:val="8"/>
          </w:tcPr>
          <w:p w14:paraId="2621D970" w14:textId="77777777" w:rsidR="00640EFF" w:rsidRPr="000E3D2D" w:rsidRDefault="00640EFF" w:rsidP="00640EFF">
            <w:pPr>
              <w:ind w:firstLine="709"/>
              <w:jc w:val="both"/>
              <w:rPr>
                <w:rFonts w:ascii="Arial Narrow" w:hAnsi="Arial Narrow" w:cs="Arial"/>
                <w:sz w:val="18"/>
                <w:szCs w:val="18"/>
              </w:rPr>
            </w:pPr>
            <w:r w:rsidRPr="000E3D2D">
              <w:rPr>
                <w:rFonts w:ascii="Arial Narrow" w:hAnsi="Arial Narrow" w:cs="Arial"/>
                <w:sz w:val="18"/>
                <w:szCs w:val="18"/>
              </w:rPr>
              <w:fldChar w:fldCharType="begin">
                <w:ffData>
                  <w:name w:val="CaseACocher23"/>
                  <w:enabled/>
                  <w:calcOnExit w:val="0"/>
                  <w:checkBox>
                    <w:sizeAuto/>
                    <w:default w:val="0"/>
                  </w:checkBox>
                </w:ffData>
              </w:fldChar>
            </w:r>
            <w:bookmarkStart w:id="24" w:name="CaseACocher23"/>
            <w:r w:rsidRPr="000E3D2D">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sidRPr="000E3D2D">
              <w:rPr>
                <w:rFonts w:ascii="Arial Narrow" w:hAnsi="Arial Narrow" w:cs="Arial"/>
                <w:sz w:val="18"/>
                <w:szCs w:val="18"/>
              </w:rPr>
              <w:fldChar w:fldCharType="end"/>
            </w:r>
            <w:bookmarkEnd w:id="24"/>
            <w:r w:rsidRPr="000E3D2D">
              <w:rPr>
                <w:rFonts w:ascii="Arial Narrow" w:hAnsi="Arial Narrow" w:cs="Arial"/>
                <w:sz w:val="18"/>
                <w:szCs w:val="18"/>
              </w:rPr>
              <w:t xml:space="preserve"> </w:t>
            </w:r>
            <w:proofErr w:type="gramStart"/>
            <w:r w:rsidRPr="000E3D2D">
              <w:rPr>
                <w:rFonts w:ascii="Arial Narrow" w:hAnsi="Arial Narrow" w:cs="Arial"/>
                <w:sz w:val="18"/>
                <w:szCs w:val="18"/>
              </w:rPr>
              <w:t>semestrielle</w:t>
            </w:r>
            <w:proofErr w:type="gramEnd"/>
          </w:p>
        </w:tc>
        <w:tc>
          <w:tcPr>
            <w:tcW w:w="2464" w:type="dxa"/>
            <w:gridSpan w:val="6"/>
          </w:tcPr>
          <w:p w14:paraId="7B9F6970" w14:textId="77777777" w:rsidR="00640EFF" w:rsidRPr="000E3D2D" w:rsidRDefault="00640EFF" w:rsidP="00640EFF">
            <w:pPr>
              <w:ind w:firstLine="709"/>
              <w:jc w:val="both"/>
              <w:rPr>
                <w:rFonts w:ascii="Arial Narrow" w:hAnsi="Arial Narrow" w:cs="Arial"/>
                <w:sz w:val="18"/>
                <w:szCs w:val="18"/>
              </w:rPr>
            </w:pPr>
            <w:r w:rsidRPr="000E3D2D">
              <w:rPr>
                <w:rFonts w:ascii="Arial Narrow" w:hAnsi="Arial Narrow" w:cs="Arial"/>
                <w:sz w:val="18"/>
                <w:szCs w:val="18"/>
              </w:rPr>
              <w:fldChar w:fldCharType="begin">
                <w:ffData>
                  <w:name w:val="CaseACocher24"/>
                  <w:enabled/>
                  <w:calcOnExit w:val="0"/>
                  <w:checkBox>
                    <w:sizeAuto/>
                    <w:default w:val="0"/>
                  </w:checkBox>
                </w:ffData>
              </w:fldChar>
            </w:r>
            <w:bookmarkStart w:id="25" w:name="CaseACocher24"/>
            <w:r w:rsidRPr="000E3D2D">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sidRPr="000E3D2D">
              <w:rPr>
                <w:rFonts w:ascii="Arial Narrow" w:hAnsi="Arial Narrow" w:cs="Arial"/>
                <w:sz w:val="18"/>
                <w:szCs w:val="18"/>
              </w:rPr>
              <w:fldChar w:fldCharType="end"/>
            </w:r>
            <w:bookmarkEnd w:id="25"/>
            <w:r w:rsidRPr="000E3D2D">
              <w:rPr>
                <w:rFonts w:ascii="Arial Narrow" w:hAnsi="Arial Narrow" w:cs="Arial"/>
                <w:sz w:val="18"/>
                <w:szCs w:val="18"/>
              </w:rPr>
              <w:t xml:space="preserve"> </w:t>
            </w:r>
            <w:proofErr w:type="gramStart"/>
            <w:r w:rsidRPr="000E3D2D">
              <w:rPr>
                <w:rFonts w:ascii="Arial Narrow" w:hAnsi="Arial Narrow" w:cs="Arial"/>
                <w:sz w:val="18"/>
                <w:szCs w:val="18"/>
              </w:rPr>
              <w:t>annuelle</w:t>
            </w:r>
            <w:proofErr w:type="gramEnd"/>
          </w:p>
        </w:tc>
      </w:tr>
      <w:tr w:rsidR="00640EFF" w:rsidRPr="000E3D2D" w14:paraId="6282A6E0" w14:textId="77777777" w:rsidTr="00E327A5">
        <w:trPr>
          <w:gridAfter w:val="1"/>
          <w:wAfter w:w="94" w:type="dxa"/>
        </w:trPr>
        <w:tc>
          <w:tcPr>
            <w:tcW w:w="4820" w:type="dxa"/>
            <w:gridSpan w:val="14"/>
            <w:tcBorders>
              <w:bottom w:val="single" w:sz="4" w:space="0" w:color="B6DDE8" w:themeColor="accent5" w:themeTint="66"/>
            </w:tcBorders>
          </w:tcPr>
          <w:p w14:paraId="764B4D92" w14:textId="77777777" w:rsidR="00640EFF" w:rsidRDefault="00640EFF" w:rsidP="00640EFF">
            <w:pPr>
              <w:ind w:left="142"/>
              <w:jc w:val="both"/>
              <w:rPr>
                <w:rFonts w:ascii="Arial Narrow" w:hAnsi="Arial Narrow" w:cs="Arial"/>
                <w:sz w:val="18"/>
                <w:szCs w:val="18"/>
              </w:rPr>
            </w:pPr>
          </w:p>
          <w:p w14:paraId="41EBE2DC" w14:textId="77777777" w:rsidR="00640EFF" w:rsidRDefault="00640EFF" w:rsidP="00640EFF">
            <w:pPr>
              <w:jc w:val="both"/>
              <w:rPr>
                <w:rFonts w:ascii="Arial Narrow" w:hAnsi="Arial Narrow" w:cs="Arial"/>
                <w:sz w:val="18"/>
                <w:szCs w:val="18"/>
              </w:rPr>
            </w:pPr>
            <w:r w:rsidRPr="00382A26">
              <w:rPr>
                <w:rFonts w:ascii="Arial Narrow" w:hAnsi="Arial Narrow" w:cs="Arial"/>
                <w:sz w:val="18"/>
                <w:szCs w:val="18"/>
                <w:u w:val="single"/>
              </w:rPr>
              <w:t>Pour les accords-cadres</w:t>
            </w:r>
            <w:r w:rsidRPr="00382A26">
              <w:rPr>
                <w:rFonts w:ascii="Arial Narrow" w:hAnsi="Arial Narrow" w:cs="Arial"/>
                <w:sz w:val="18"/>
                <w:szCs w:val="18"/>
              </w:rPr>
              <w:t> :</w:t>
            </w:r>
          </w:p>
          <w:p w14:paraId="116ADF7A" w14:textId="77777777" w:rsidR="00640EFF" w:rsidRPr="008F1F6C" w:rsidRDefault="00640EFF" w:rsidP="00640EFF">
            <w:pPr>
              <w:ind w:left="142"/>
              <w:jc w:val="both"/>
              <w:rPr>
                <w:rFonts w:ascii="Arial Narrow" w:hAnsi="Arial Narrow" w:cs="Arial"/>
                <w:sz w:val="18"/>
                <w:szCs w:val="18"/>
              </w:rPr>
            </w:pPr>
            <w:r>
              <w:rPr>
                <w:rFonts w:ascii="Arial Narrow" w:hAnsi="Arial Narrow" w:cs="Arial"/>
                <w:sz w:val="18"/>
                <w:szCs w:val="18"/>
              </w:rPr>
              <w:lastRenderedPageBreak/>
              <w:t>4.4</w:t>
            </w:r>
            <w:r>
              <w:rPr>
                <w:rFonts w:ascii="Arial Narrow" w:hAnsi="Arial Narrow" w:cs="Arial"/>
                <w:sz w:val="18"/>
                <w:szCs w:val="18"/>
              </w:rPr>
              <w:fldChar w:fldCharType="begin">
                <w:ffData>
                  <w:name w:val=""/>
                  <w:enabled/>
                  <w:calcOnExit w:val="0"/>
                  <w:checkBox>
                    <w:sizeAuto/>
                    <w:default w:val="1"/>
                  </w:checkBox>
                </w:ffData>
              </w:fldChar>
            </w:r>
            <w:r>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Pr>
                <w:rFonts w:ascii="Arial Narrow" w:hAnsi="Arial Narrow" w:cs="Arial"/>
                <w:sz w:val="18"/>
                <w:szCs w:val="18"/>
              </w:rPr>
              <w:fldChar w:fldCharType="end"/>
            </w:r>
            <w:r>
              <w:rPr>
                <w:rFonts w:ascii="Arial Narrow" w:hAnsi="Arial Narrow" w:cs="Arial"/>
                <w:sz w:val="18"/>
                <w:szCs w:val="18"/>
              </w:rPr>
              <w:t xml:space="preserve"> l</w:t>
            </w:r>
            <w:r w:rsidRPr="008F1F6C">
              <w:rPr>
                <w:rFonts w:ascii="Arial Narrow" w:hAnsi="Arial Narrow" w:cs="Arial"/>
                <w:sz w:val="18"/>
                <w:szCs w:val="18"/>
              </w:rPr>
              <w:t>e paiement est effectué sur présentation d’une facture</w:t>
            </w:r>
            <w:r>
              <w:rPr>
                <w:rFonts w:ascii="Arial Narrow" w:hAnsi="Arial Narrow" w:cs="Arial"/>
                <w:sz w:val="18"/>
                <w:szCs w:val="18"/>
              </w:rPr>
              <w:t>,</w:t>
            </w:r>
            <w:r w:rsidRPr="008F1F6C">
              <w:rPr>
                <w:rFonts w:ascii="Arial Narrow" w:hAnsi="Arial Narrow" w:cs="Arial"/>
                <w:sz w:val="18"/>
                <w:szCs w:val="18"/>
              </w:rPr>
              <w:t xml:space="preserve"> </w:t>
            </w:r>
            <w:r w:rsidRPr="00382A26">
              <w:rPr>
                <w:rFonts w:ascii="Arial Narrow" w:hAnsi="Arial Narrow" w:cs="Arial"/>
                <w:sz w:val="18"/>
                <w:szCs w:val="18"/>
              </w:rPr>
              <w:t>correspondant aux quantités mentionnées dans le ou les bons de commande émis par le CNRS,</w:t>
            </w:r>
            <w:r w:rsidRPr="008F1F6C">
              <w:rPr>
                <w:rFonts w:ascii="Arial Narrow" w:hAnsi="Arial Narrow" w:cs="Arial"/>
                <w:sz w:val="18"/>
                <w:szCs w:val="18"/>
              </w:rPr>
              <w:t xml:space="preserve"> par application de la formule suivante : PR = P x Nbre</w:t>
            </w:r>
          </w:p>
          <w:p w14:paraId="4C0BFEB9" w14:textId="77777777" w:rsidR="00640EFF" w:rsidRPr="000E3D2D" w:rsidRDefault="00640EFF" w:rsidP="00640EFF">
            <w:pPr>
              <w:ind w:left="142"/>
              <w:jc w:val="both"/>
              <w:rPr>
                <w:rFonts w:ascii="Arial Narrow" w:hAnsi="Arial Narrow" w:cs="Arial"/>
                <w:sz w:val="18"/>
                <w:szCs w:val="18"/>
              </w:rPr>
            </w:pPr>
            <w:proofErr w:type="gramStart"/>
            <w:r w:rsidRPr="008F1F6C">
              <w:rPr>
                <w:rFonts w:ascii="Arial Narrow" w:hAnsi="Arial Narrow" w:cs="Arial"/>
                <w:sz w:val="18"/>
                <w:szCs w:val="18"/>
              </w:rPr>
              <w:t>dans</w:t>
            </w:r>
            <w:proofErr w:type="gramEnd"/>
            <w:r w:rsidRPr="008F1F6C">
              <w:rPr>
                <w:rFonts w:ascii="Arial Narrow" w:hAnsi="Arial Narrow" w:cs="Arial"/>
                <w:sz w:val="18"/>
                <w:szCs w:val="18"/>
              </w:rPr>
              <w:t xml:space="preserve"> laquelle :</w:t>
            </w:r>
          </w:p>
          <w:p w14:paraId="0337C9EA" w14:textId="77777777" w:rsidR="00640EFF" w:rsidRPr="000E3D2D" w:rsidRDefault="00640EFF" w:rsidP="00640EFF">
            <w:pPr>
              <w:ind w:left="284"/>
              <w:jc w:val="both"/>
              <w:rPr>
                <w:rFonts w:ascii="Arial Narrow" w:hAnsi="Arial Narrow" w:cs="Arial"/>
                <w:sz w:val="18"/>
                <w:szCs w:val="18"/>
              </w:rPr>
            </w:pPr>
            <w:r w:rsidRPr="000E3D2D">
              <w:rPr>
                <w:rFonts w:ascii="Arial Narrow" w:hAnsi="Arial Narrow" w:cs="Arial"/>
                <w:sz w:val="18"/>
                <w:szCs w:val="18"/>
              </w:rPr>
              <w:t>PR : prix de règlement</w:t>
            </w:r>
          </w:p>
          <w:p w14:paraId="0E49CD29" w14:textId="77777777" w:rsidR="00640EFF" w:rsidRPr="000E3D2D" w:rsidRDefault="00640EFF" w:rsidP="00640EFF">
            <w:pPr>
              <w:ind w:left="284"/>
              <w:jc w:val="both"/>
              <w:rPr>
                <w:rFonts w:ascii="Arial Narrow" w:hAnsi="Arial Narrow" w:cs="Arial"/>
                <w:sz w:val="18"/>
                <w:szCs w:val="18"/>
              </w:rPr>
            </w:pPr>
            <w:r w:rsidRPr="000E3D2D">
              <w:rPr>
                <w:rFonts w:ascii="Arial Narrow" w:hAnsi="Arial Narrow" w:cs="Arial"/>
                <w:sz w:val="18"/>
                <w:szCs w:val="18"/>
              </w:rPr>
              <w:t>P : prix des prestations livrées ou réalisées</w:t>
            </w:r>
          </w:p>
          <w:p w14:paraId="40504562" w14:textId="77777777" w:rsidR="00640EFF" w:rsidRPr="000E3D2D" w:rsidRDefault="00640EFF" w:rsidP="00640EFF">
            <w:pPr>
              <w:ind w:left="284"/>
              <w:jc w:val="both"/>
              <w:rPr>
                <w:rFonts w:ascii="Arial Narrow" w:hAnsi="Arial Narrow" w:cs="Arial"/>
                <w:sz w:val="18"/>
                <w:szCs w:val="18"/>
              </w:rPr>
            </w:pPr>
            <w:r w:rsidRPr="000E3D2D">
              <w:rPr>
                <w:rFonts w:ascii="Arial Narrow" w:hAnsi="Arial Narrow" w:cs="Arial"/>
                <w:sz w:val="18"/>
                <w:szCs w:val="18"/>
              </w:rPr>
              <w:t>Nbre : quantité livrée ou réalisée</w:t>
            </w:r>
          </w:p>
        </w:tc>
      </w:tr>
      <w:tr w:rsidR="00640EFF" w:rsidRPr="000E3D2D" w14:paraId="0B5CE673" w14:textId="77777777" w:rsidTr="00E327A5">
        <w:trPr>
          <w:gridAfter w:val="1"/>
          <w:wAfter w:w="94" w:type="dxa"/>
        </w:trPr>
        <w:tc>
          <w:tcPr>
            <w:tcW w:w="4820" w:type="dxa"/>
            <w:gridSpan w:val="14"/>
            <w:tcBorders>
              <w:top w:val="nil"/>
              <w:bottom w:val="nil"/>
            </w:tcBorders>
          </w:tcPr>
          <w:p w14:paraId="4948DD41" w14:textId="77777777" w:rsidR="00640EFF" w:rsidRPr="000E3D2D" w:rsidRDefault="00640EFF" w:rsidP="00640EFF">
            <w:pPr>
              <w:spacing w:before="40"/>
              <w:jc w:val="both"/>
              <w:rPr>
                <w:rFonts w:ascii="Arial Narrow" w:hAnsi="Arial Narrow" w:cs="Arial"/>
                <w:sz w:val="18"/>
                <w:szCs w:val="18"/>
              </w:rPr>
            </w:pPr>
            <w:r>
              <w:rPr>
                <w:rFonts w:ascii="Arial Narrow" w:hAnsi="Arial Narrow" w:cs="Arial"/>
                <w:b/>
                <w:sz w:val="18"/>
                <w:szCs w:val="18"/>
              </w:rPr>
              <w:lastRenderedPageBreak/>
              <w:t>5</w:t>
            </w:r>
            <w:r w:rsidRPr="000E3D2D">
              <w:rPr>
                <w:rFonts w:ascii="Arial Narrow" w:hAnsi="Arial Narrow" w:cs="Arial"/>
                <w:sz w:val="18"/>
                <w:szCs w:val="18"/>
              </w:rPr>
              <w:t> – </w:t>
            </w:r>
            <w:sdt>
              <w:sdtPr>
                <w:rPr>
                  <w:rFonts w:ascii="Arial Narrow" w:hAnsi="Arial Narrow" w:cs="Arial"/>
                  <w:color w:val="00294B"/>
                  <w:sz w:val="18"/>
                  <w:szCs w:val="18"/>
                </w:rPr>
                <w:alias w:val="REGLEMENTS"/>
                <w:tag w:val="REGLEMENTS"/>
                <w:id w:val="-753967342"/>
                <w:placeholder>
                  <w:docPart w:val="AC95EC84BE3F4BB8B29D7F26E063A600"/>
                </w:placeholder>
                <w:dropDownList>
                  <w:listItem w:value="Choisissez un élément."/>
                  <w:listItem w:displayText="Les règlements s’effectuent :" w:value="Les règlements s’effectuent :"/>
                  <w:listItem w:displayText="Sauf stipulation contraire, figurant dans l’annexe &quot;Exécution financière&quot; renseignée par le TITULAIRE, les règlements s'effectuent selon les modalités suivantes :" w:value="Sauf stipulation contraire, figurant dans l’annexe &quot;Exécution financière&quot; renseignée par le TITULAIRE, les règlements s'effectuent selon les modalités suivantes :"/>
                </w:dropDownList>
              </w:sdtPr>
              <w:sdtEndPr/>
              <w:sdtContent>
                <w:r>
                  <w:rPr>
                    <w:rFonts w:ascii="Arial Narrow" w:hAnsi="Arial Narrow" w:cs="Arial"/>
                    <w:color w:val="00294B"/>
                    <w:sz w:val="18"/>
                    <w:szCs w:val="18"/>
                  </w:rPr>
                  <w:t>Les règlements s’effectuent :</w:t>
                </w:r>
              </w:sdtContent>
            </w:sdt>
          </w:p>
        </w:tc>
      </w:tr>
      <w:tr w:rsidR="00640EFF" w:rsidRPr="000E3D2D" w14:paraId="04038336" w14:textId="77777777" w:rsidTr="00E327A5">
        <w:trPr>
          <w:gridAfter w:val="1"/>
          <w:wAfter w:w="94" w:type="dxa"/>
        </w:trPr>
        <w:tc>
          <w:tcPr>
            <w:tcW w:w="4820" w:type="dxa"/>
            <w:gridSpan w:val="14"/>
            <w:tcBorders>
              <w:top w:val="nil"/>
              <w:bottom w:val="nil"/>
            </w:tcBorders>
          </w:tcPr>
          <w:p w14:paraId="06018978" w14:textId="77777777" w:rsidR="00640EFF" w:rsidRPr="000E3D2D" w:rsidRDefault="00640EFF" w:rsidP="00640EFF">
            <w:pPr>
              <w:ind w:left="142"/>
              <w:jc w:val="both"/>
              <w:rPr>
                <w:rFonts w:ascii="Arial Narrow" w:hAnsi="Arial Narrow" w:cs="Arial"/>
                <w:sz w:val="18"/>
                <w:szCs w:val="18"/>
              </w:rPr>
            </w:pPr>
            <w:r>
              <w:rPr>
                <w:rFonts w:ascii="Arial Narrow" w:hAnsi="Arial Narrow" w:cs="Arial"/>
                <w:sz w:val="18"/>
                <w:szCs w:val="18"/>
              </w:rPr>
              <w:fldChar w:fldCharType="begin">
                <w:ffData>
                  <w:name w:val="CaseACocher16"/>
                  <w:enabled/>
                  <w:calcOnExit w:val="0"/>
                  <w:checkBox>
                    <w:sizeAuto/>
                    <w:default w:val="1"/>
                  </w:checkBox>
                </w:ffData>
              </w:fldChar>
            </w:r>
            <w:bookmarkStart w:id="26" w:name="CaseACocher16"/>
            <w:r>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Pr>
                <w:rFonts w:ascii="Arial Narrow" w:hAnsi="Arial Narrow" w:cs="Arial"/>
                <w:sz w:val="18"/>
                <w:szCs w:val="18"/>
              </w:rPr>
              <w:fldChar w:fldCharType="end"/>
            </w:r>
            <w:bookmarkEnd w:id="26"/>
            <w:r w:rsidRPr="000E3D2D">
              <w:rPr>
                <w:rFonts w:ascii="Arial Narrow" w:hAnsi="Arial Narrow" w:cs="Arial"/>
                <w:sz w:val="18"/>
                <w:szCs w:val="18"/>
              </w:rPr>
              <w:t> </w:t>
            </w:r>
            <w:proofErr w:type="gramStart"/>
            <w:r w:rsidRPr="000E3D2D">
              <w:rPr>
                <w:rFonts w:ascii="Arial Narrow" w:hAnsi="Arial Narrow" w:cs="Arial"/>
                <w:sz w:val="18"/>
                <w:szCs w:val="18"/>
              </w:rPr>
              <w:t>après</w:t>
            </w:r>
            <w:proofErr w:type="gramEnd"/>
            <w:r w:rsidRPr="000E3D2D">
              <w:rPr>
                <w:rFonts w:ascii="Arial Narrow" w:hAnsi="Arial Narrow" w:cs="Arial"/>
                <w:sz w:val="18"/>
                <w:szCs w:val="18"/>
              </w:rPr>
              <w:t xml:space="preserve"> service fait (ou à terme échu)</w:t>
            </w:r>
          </w:p>
        </w:tc>
      </w:tr>
      <w:tr w:rsidR="00640EFF" w:rsidRPr="000E3D2D" w14:paraId="41033FEF" w14:textId="77777777" w:rsidTr="00E327A5">
        <w:trPr>
          <w:trHeight w:val="263"/>
        </w:trPr>
        <w:tc>
          <w:tcPr>
            <w:tcW w:w="236" w:type="dxa"/>
            <w:tcBorders>
              <w:top w:val="nil"/>
              <w:bottom w:val="nil"/>
            </w:tcBorders>
            <w:shd w:val="clear" w:color="auto" w:fill="auto"/>
          </w:tcPr>
          <w:p w14:paraId="15CD4E17" w14:textId="77777777" w:rsidR="00640EFF" w:rsidRPr="000E3D2D" w:rsidRDefault="00640EFF" w:rsidP="00640EFF">
            <w:pPr>
              <w:rPr>
                <w:rFonts w:ascii="Arial Narrow" w:hAnsi="Arial Narrow" w:cs="Arial"/>
                <w:sz w:val="18"/>
                <w:szCs w:val="18"/>
              </w:rPr>
            </w:pPr>
          </w:p>
        </w:tc>
        <w:tc>
          <w:tcPr>
            <w:tcW w:w="4678" w:type="dxa"/>
            <w:gridSpan w:val="14"/>
            <w:tcBorders>
              <w:top w:val="single" w:sz="4" w:space="0" w:color="B6DDE8" w:themeColor="accent5" w:themeTint="66"/>
              <w:bottom w:val="single" w:sz="4" w:space="0" w:color="B6DDE8" w:themeColor="accent5" w:themeTint="66"/>
            </w:tcBorders>
            <w:shd w:val="clear" w:color="auto" w:fill="DAEEF3" w:themeFill="accent5" w:themeFillTint="33"/>
          </w:tcPr>
          <w:p w14:paraId="003986ED" w14:textId="77777777" w:rsidR="00640EFF" w:rsidRDefault="00640EFF" w:rsidP="00640EFF">
            <w:pPr>
              <w:jc w:val="both"/>
              <w:rPr>
                <w:rFonts w:ascii="Arial Narrow" w:hAnsi="Arial Narrow" w:cs="Arial"/>
                <w:sz w:val="18"/>
                <w:szCs w:val="18"/>
              </w:rPr>
            </w:pPr>
            <w:r>
              <w:rPr>
                <w:rFonts w:ascii="Arial Narrow" w:hAnsi="Arial Narrow" w:cs="Arial"/>
                <w:sz w:val="18"/>
                <w:szCs w:val="18"/>
              </w:rPr>
              <w:t>Après exécution de chaque bon de commande et fourniture du « bon d’intervention »</w:t>
            </w:r>
          </w:p>
          <w:p w14:paraId="39F9D8E9" w14:textId="77777777" w:rsidR="00640EFF" w:rsidRPr="000E3D2D" w:rsidRDefault="00640EFF" w:rsidP="00640EFF">
            <w:pPr>
              <w:jc w:val="both"/>
              <w:rPr>
                <w:rFonts w:ascii="Arial Narrow" w:hAnsi="Arial Narrow" w:cs="Arial"/>
                <w:sz w:val="18"/>
                <w:szCs w:val="18"/>
              </w:rPr>
            </w:pPr>
          </w:p>
        </w:tc>
      </w:tr>
      <w:tr w:rsidR="00640EFF" w:rsidRPr="000E3D2D" w14:paraId="24598460" w14:textId="77777777" w:rsidTr="00E327A5">
        <w:trPr>
          <w:gridAfter w:val="1"/>
          <w:wAfter w:w="94" w:type="dxa"/>
        </w:trPr>
        <w:tc>
          <w:tcPr>
            <w:tcW w:w="4820" w:type="dxa"/>
            <w:gridSpan w:val="14"/>
            <w:tcBorders>
              <w:top w:val="nil"/>
              <w:bottom w:val="nil"/>
            </w:tcBorders>
          </w:tcPr>
          <w:p w14:paraId="34B87B28" w14:textId="77777777" w:rsidR="00640EFF" w:rsidRPr="000E3D2D" w:rsidRDefault="00640EFF" w:rsidP="00640EFF">
            <w:pPr>
              <w:ind w:left="142"/>
              <w:jc w:val="both"/>
              <w:rPr>
                <w:rFonts w:ascii="Arial Narrow" w:hAnsi="Arial Narrow" w:cs="Arial"/>
                <w:sz w:val="18"/>
                <w:szCs w:val="18"/>
              </w:rPr>
            </w:pPr>
            <w:r w:rsidRPr="000E3D2D">
              <w:rPr>
                <w:rFonts w:ascii="Arial Narrow" w:hAnsi="Arial Narrow" w:cs="Arial"/>
                <w:sz w:val="18"/>
                <w:szCs w:val="18"/>
              </w:rPr>
              <w:fldChar w:fldCharType="begin">
                <w:ffData>
                  <w:name w:val="CaseACocher17"/>
                  <w:enabled/>
                  <w:calcOnExit w:val="0"/>
                  <w:checkBox>
                    <w:sizeAuto/>
                    <w:default w:val="0"/>
                  </w:checkBox>
                </w:ffData>
              </w:fldChar>
            </w:r>
            <w:bookmarkStart w:id="27" w:name="CaseACocher17"/>
            <w:r w:rsidRPr="000E3D2D">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sidRPr="000E3D2D">
              <w:rPr>
                <w:rFonts w:ascii="Arial Narrow" w:hAnsi="Arial Narrow" w:cs="Arial"/>
                <w:sz w:val="18"/>
                <w:szCs w:val="18"/>
              </w:rPr>
              <w:fldChar w:fldCharType="end"/>
            </w:r>
            <w:bookmarkEnd w:id="27"/>
            <w:r w:rsidRPr="000E3D2D">
              <w:rPr>
                <w:rFonts w:ascii="Arial Narrow" w:hAnsi="Arial Narrow" w:cs="Arial"/>
                <w:sz w:val="18"/>
                <w:szCs w:val="18"/>
              </w:rPr>
              <w:t> </w:t>
            </w:r>
            <w:proofErr w:type="gramStart"/>
            <w:r w:rsidRPr="000E3D2D">
              <w:rPr>
                <w:rFonts w:ascii="Arial Narrow" w:hAnsi="Arial Narrow" w:cs="Arial"/>
                <w:sz w:val="18"/>
                <w:szCs w:val="18"/>
              </w:rPr>
              <w:t>à</w:t>
            </w:r>
            <w:proofErr w:type="gramEnd"/>
            <w:r w:rsidRPr="000E3D2D">
              <w:rPr>
                <w:rFonts w:ascii="Arial Narrow" w:hAnsi="Arial Narrow" w:cs="Arial"/>
                <w:sz w:val="18"/>
                <w:szCs w:val="18"/>
              </w:rPr>
              <w:t xml:space="preserve"> terme à échoir</w:t>
            </w:r>
          </w:p>
        </w:tc>
      </w:tr>
      <w:tr w:rsidR="00640EFF" w:rsidRPr="000E3D2D" w14:paraId="010F9059" w14:textId="77777777" w:rsidTr="00E327A5">
        <w:trPr>
          <w:trHeight w:val="200"/>
        </w:trPr>
        <w:tc>
          <w:tcPr>
            <w:tcW w:w="236" w:type="dxa"/>
            <w:tcBorders>
              <w:top w:val="nil"/>
            </w:tcBorders>
            <w:shd w:val="clear" w:color="auto" w:fill="auto"/>
          </w:tcPr>
          <w:p w14:paraId="19381E5C" w14:textId="77777777" w:rsidR="00640EFF" w:rsidRPr="000E3D2D" w:rsidRDefault="00640EFF" w:rsidP="00640EFF">
            <w:pPr>
              <w:rPr>
                <w:rFonts w:ascii="Arial Narrow" w:hAnsi="Arial Narrow" w:cs="Arial"/>
                <w:sz w:val="18"/>
                <w:szCs w:val="18"/>
              </w:rPr>
            </w:pPr>
          </w:p>
        </w:tc>
        <w:tc>
          <w:tcPr>
            <w:tcW w:w="4678" w:type="dxa"/>
            <w:gridSpan w:val="14"/>
            <w:tcBorders>
              <w:top w:val="single" w:sz="4" w:space="0" w:color="B6DDE8" w:themeColor="accent5" w:themeTint="66"/>
            </w:tcBorders>
            <w:shd w:val="clear" w:color="auto" w:fill="DAEEF3" w:themeFill="accent5" w:themeFillTint="33"/>
          </w:tcPr>
          <w:p w14:paraId="18F16DD7" w14:textId="77777777" w:rsidR="00640EFF" w:rsidRPr="000E3D2D" w:rsidRDefault="00640EFF" w:rsidP="00640EFF">
            <w:pPr>
              <w:rPr>
                <w:rFonts w:ascii="Arial Narrow" w:hAnsi="Arial Narrow" w:cs="Arial"/>
                <w:sz w:val="18"/>
                <w:szCs w:val="18"/>
              </w:rPr>
            </w:pPr>
          </w:p>
        </w:tc>
      </w:tr>
      <w:tr w:rsidR="00640EFF" w:rsidRPr="000E3D2D" w14:paraId="153F97B3" w14:textId="77777777" w:rsidTr="00E327A5">
        <w:trPr>
          <w:gridAfter w:val="1"/>
          <w:wAfter w:w="94" w:type="dxa"/>
        </w:trPr>
        <w:tc>
          <w:tcPr>
            <w:tcW w:w="4820" w:type="dxa"/>
            <w:gridSpan w:val="14"/>
            <w:tcBorders>
              <w:bottom w:val="nil"/>
            </w:tcBorders>
          </w:tcPr>
          <w:p w14:paraId="4D21657F" w14:textId="77777777" w:rsidR="00640EFF" w:rsidRPr="000E3D2D" w:rsidRDefault="00640EFF" w:rsidP="00640EFF">
            <w:pPr>
              <w:spacing w:before="40"/>
              <w:jc w:val="both"/>
              <w:rPr>
                <w:rFonts w:ascii="Arial Narrow" w:hAnsi="Arial Narrow" w:cs="Arial"/>
                <w:b/>
                <w:sz w:val="18"/>
                <w:szCs w:val="18"/>
              </w:rPr>
            </w:pPr>
            <w:r>
              <w:rPr>
                <w:rFonts w:ascii="Arial Narrow" w:hAnsi="Arial Narrow" w:cs="Arial"/>
                <w:b/>
                <w:sz w:val="18"/>
                <w:szCs w:val="18"/>
              </w:rPr>
              <w:t xml:space="preserve">6 </w:t>
            </w:r>
            <w:r w:rsidRPr="00796964">
              <w:rPr>
                <w:rFonts w:ascii="Arial Narrow" w:hAnsi="Arial Narrow" w:cs="Arial"/>
                <w:sz w:val="18"/>
                <w:szCs w:val="18"/>
              </w:rPr>
              <w:t>– Retenue de garantie</w:t>
            </w:r>
          </w:p>
        </w:tc>
      </w:tr>
      <w:tr w:rsidR="00640EFF" w:rsidRPr="000E3D2D" w14:paraId="23D3607D" w14:textId="77777777" w:rsidTr="00E327A5">
        <w:trPr>
          <w:gridAfter w:val="1"/>
          <w:wAfter w:w="94" w:type="dxa"/>
        </w:trPr>
        <w:tc>
          <w:tcPr>
            <w:tcW w:w="4820" w:type="dxa"/>
            <w:gridSpan w:val="14"/>
            <w:tcBorders>
              <w:top w:val="nil"/>
              <w:bottom w:val="nil"/>
            </w:tcBorders>
          </w:tcPr>
          <w:p w14:paraId="43AB75CF" w14:textId="0E0515D6" w:rsidR="00640EFF" w:rsidRPr="000E3D2D" w:rsidRDefault="00640EFF" w:rsidP="00640EFF">
            <w:pPr>
              <w:ind w:left="227" w:hanging="227"/>
              <w:jc w:val="both"/>
              <w:rPr>
                <w:rFonts w:ascii="Arial Narrow" w:hAnsi="Arial Narrow" w:cs="Arial"/>
                <w:sz w:val="18"/>
                <w:szCs w:val="18"/>
              </w:rPr>
            </w:pPr>
            <w:r>
              <w:rPr>
                <w:rFonts w:ascii="Arial Narrow" w:hAnsi="Arial Narrow"/>
                <w:noProof/>
                <w:sz w:val="18"/>
                <w:szCs w:val="18"/>
              </w:rPr>
              <w:drawing>
                <wp:inline distT="0" distB="0" distL="0" distR="0" wp14:anchorId="78B2DC77" wp14:editId="33599064">
                  <wp:extent cx="142875" cy="142875"/>
                  <wp:effectExtent l="0" t="0" r="9525" b="9525"/>
                  <wp:docPr id="248" name="Image 2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8"/>
                          <pic:cNvPicPr preferRelativeResize="0">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0E3D2D">
              <w:rPr>
                <w:rFonts w:ascii="Arial Narrow" w:hAnsi="Arial Narrow"/>
                <w:sz w:val="18"/>
                <w:szCs w:val="18"/>
              </w:rPr>
              <w:t>Sans objet</w:t>
            </w:r>
          </w:p>
        </w:tc>
      </w:tr>
      <w:tr w:rsidR="00640EFF" w:rsidRPr="000E3D2D" w14:paraId="73CED211" w14:textId="77777777" w:rsidTr="00E327A5">
        <w:trPr>
          <w:gridAfter w:val="1"/>
          <w:wAfter w:w="94" w:type="dxa"/>
        </w:trPr>
        <w:tc>
          <w:tcPr>
            <w:tcW w:w="4820" w:type="dxa"/>
            <w:gridSpan w:val="14"/>
            <w:tcBorders>
              <w:top w:val="nil"/>
              <w:bottom w:val="nil"/>
            </w:tcBorders>
          </w:tcPr>
          <w:p w14:paraId="7F297086" w14:textId="32AFD569" w:rsidR="00640EFF" w:rsidRPr="000E3D2D" w:rsidRDefault="00640EFF" w:rsidP="00640EFF">
            <w:pPr>
              <w:ind w:left="227" w:hanging="227"/>
              <w:jc w:val="both"/>
              <w:rPr>
                <w:rFonts w:ascii="Arial Narrow" w:hAnsi="Arial Narrow" w:cs="Arial"/>
                <w:sz w:val="18"/>
                <w:szCs w:val="18"/>
              </w:rPr>
            </w:pPr>
            <w:r>
              <w:rPr>
                <w:noProof/>
                <w:sz w:val="18"/>
                <w:szCs w:val="18"/>
              </w:rPr>
              <w:drawing>
                <wp:inline distT="0" distB="0" distL="0" distR="0" wp14:anchorId="00C0CABA" wp14:editId="01659FCB">
                  <wp:extent cx="142875" cy="142875"/>
                  <wp:effectExtent l="0" t="0" r="9525" b="9525"/>
                  <wp:docPr id="249" name="Image 2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9"/>
                          <pic:cNvPicPr preferRelativeResize="0">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0E3D2D">
              <w:rPr>
                <w:rFonts w:ascii="Arial Narrow" w:hAnsi="Arial Narrow" w:cs="Arial"/>
                <w:sz w:val="18"/>
                <w:szCs w:val="18"/>
              </w:rPr>
              <w:t>Le comptable assignataire des paiements effectuera une retenue de garantie de 5% sur les sommes dues.</w:t>
            </w:r>
          </w:p>
        </w:tc>
      </w:tr>
      <w:tr w:rsidR="00640EFF" w:rsidRPr="000E3D2D" w14:paraId="0991A906" w14:textId="77777777" w:rsidTr="00E327A5">
        <w:trPr>
          <w:gridAfter w:val="1"/>
          <w:wAfter w:w="94" w:type="dxa"/>
        </w:trPr>
        <w:tc>
          <w:tcPr>
            <w:tcW w:w="4820" w:type="dxa"/>
            <w:gridSpan w:val="14"/>
            <w:tcBorders>
              <w:top w:val="nil"/>
              <w:bottom w:val="nil"/>
            </w:tcBorders>
          </w:tcPr>
          <w:p w14:paraId="605DCD16" w14:textId="77777777" w:rsidR="00640EFF" w:rsidRPr="000E3D2D" w:rsidRDefault="00640EFF" w:rsidP="00640EFF">
            <w:pPr>
              <w:jc w:val="both"/>
              <w:rPr>
                <w:rFonts w:ascii="Arial Narrow" w:hAnsi="Arial Narrow" w:cs="Arial"/>
                <w:sz w:val="18"/>
                <w:szCs w:val="18"/>
              </w:rPr>
            </w:pPr>
            <w:r>
              <w:rPr>
                <w:rFonts w:ascii="Arial Narrow" w:hAnsi="Arial Narrow" w:cs="Arial"/>
                <w:b/>
                <w:sz w:val="18"/>
                <w:szCs w:val="18"/>
              </w:rPr>
              <w:t>7</w:t>
            </w:r>
            <w:r w:rsidRPr="000E3D2D">
              <w:rPr>
                <w:rFonts w:ascii="Arial Narrow" w:hAnsi="Arial Narrow" w:cs="Arial"/>
                <w:sz w:val="18"/>
                <w:szCs w:val="18"/>
              </w:rPr>
              <w:t> – L'ordonnateur de la dépense est le/la Délégué(e) régional(e) du CNRS pour la délégation Alsace.</w:t>
            </w:r>
          </w:p>
        </w:tc>
      </w:tr>
      <w:tr w:rsidR="00640EFF" w:rsidRPr="000E3D2D" w14:paraId="1AC0C43F" w14:textId="77777777" w:rsidTr="00E327A5">
        <w:trPr>
          <w:gridAfter w:val="1"/>
          <w:wAfter w:w="94" w:type="dxa"/>
        </w:trPr>
        <w:tc>
          <w:tcPr>
            <w:tcW w:w="4820" w:type="dxa"/>
            <w:gridSpan w:val="14"/>
            <w:tcBorders>
              <w:top w:val="nil"/>
              <w:bottom w:val="nil"/>
            </w:tcBorders>
          </w:tcPr>
          <w:p w14:paraId="340E1177" w14:textId="77777777" w:rsidR="00640EFF" w:rsidRPr="000E3D2D" w:rsidRDefault="00640EFF" w:rsidP="00640EFF">
            <w:pPr>
              <w:spacing w:before="40"/>
              <w:jc w:val="both"/>
              <w:rPr>
                <w:rFonts w:ascii="Arial Narrow" w:hAnsi="Arial Narrow" w:cs="Arial"/>
                <w:sz w:val="18"/>
                <w:szCs w:val="18"/>
              </w:rPr>
            </w:pPr>
            <w:r>
              <w:rPr>
                <w:rFonts w:ascii="Arial Narrow" w:hAnsi="Arial Narrow" w:cs="Arial"/>
                <w:b/>
                <w:sz w:val="18"/>
                <w:szCs w:val="18"/>
              </w:rPr>
              <w:t>8</w:t>
            </w:r>
            <w:r w:rsidRPr="000E3D2D">
              <w:rPr>
                <w:rFonts w:ascii="Arial Narrow" w:hAnsi="Arial Narrow" w:cs="Arial"/>
                <w:sz w:val="18"/>
                <w:szCs w:val="18"/>
              </w:rPr>
              <w:t> – Le comptable assignataire des paiements est l'Agent comptable secondaire du CNRS pour la délégation Alsace.</w:t>
            </w:r>
          </w:p>
        </w:tc>
      </w:tr>
      <w:tr w:rsidR="00640EFF" w:rsidRPr="00815E35" w14:paraId="49B117C7" w14:textId="77777777" w:rsidTr="00E327A5">
        <w:trPr>
          <w:gridAfter w:val="1"/>
          <w:wAfter w:w="94" w:type="dxa"/>
        </w:trPr>
        <w:tc>
          <w:tcPr>
            <w:tcW w:w="4820" w:type="dxa"/>
            <w:gridSpan w:val="14"/>
            <w:tcBorders>
              <w:top w:val="nil"/>
            </w:tcBorders>
          </w:tcPr>
          <w:p w14:paraId="70355955" w14:textId="77777777" w:rsidR="00640EFF" w:rsidRPr="00815E35" w:rsidRDefault="00640EFF" w:rsidP="00640EFF">
            <w:pPr>
              <w:spacing w:before="40"/>
              <w:jc w:val="both"/>
              <w:rPr>
                <w:rFonts w:ascii="Arial Narrow" w:hAnsi="Arial Narrow" w:cs="Arial"/>
                <w:sz w:val="18"/>
                <w:szCs w:val="18"/>
              </w:rPr>
            </w:pPr>
            <w:r>
              <w:rPr>
                <w:rFonts w:ascii="Arial Narrow" w:hAnsi="Arial Narrow" w:cs="Arial"/>
                <w:b/>
                <w:sz w:val="18"/>
                <w:szCs w:val="18"/>
              </w:rPr>
              <w:t>9</w:t>
            </w:r>
            <w:r>
              <w:rPr>
                <w:rFonts w:ascii="Arial Narrow" w:hAnsi="Arial Narrow" w:cs="Arial"/>
                <w:sz w:val="18"/>
                <w:szCs w:val="18"/>
              </w:rPr>
              <w:t> – </w:t>
            </w:r>
            <w:r w:rsidRPr="00815E35">
              <w:rPr>
                <w:rFonts w:ascii="Arial Narrow" w:hAnsi="Arial Narrow" w:cs="Arial"/>
                <w:sz w:val="18"/>
                <w:szCs w:val="18"/>
              </w:rPr>
              <w:t>La personne chargée de fournir</w:t>
            </w:r>
            <w:r>
              <w:rPr>
                <w:rFonts w:ascii="Arial Narrow" w:hAnsi="Arial Narrow" w:cs="Arial"/>
                <w:sz w:val="18"/>
                <w:szCs w:val="18"/>
              </w:rPr>
              <w:t>,</w:t>
            </w:r>
            <w:r w:rsidRPr="00815E35">
              <w:rPr>
                <w:rFonts w:ascii="Arial Narrow" w:hAnsi="Arial Narrow" w:cs="Arial"/>
                <w:sz w:val="18"/>
                <w:szCs w:val="18"/>
              </w:rPr>
              <w:t xml:space="preserve"> </w:t>
            </w:r>
            <w:r>
              <w:rPr>
                <w:rFonts w:ascii="Arial Narrow" w:hAnsi="Arial Narrow" w:cs="Arial"/>
                <w:sz w:val="18"/>
                <w:szCs w:val="18"/>
              </w:rPr>
              <w:t>à la demande de</w:t>
            </w:r>
            <w:r w:rsidRPr="00815E35">
              <w:rPr>
                <w:rFonts w:ascii="Arial Narrow" w:hAnsi="Arial Narrow" w:cs="Arial"/>
                <w:sz w:val="18"/>
                <w:szCs w:val="18"/>
              </w:rPr>
              <w:t xml:space="preserve"> bénéficiaires de nantissements ou cessions de créances</w:t>
            </w:r>
            <w:r>
              <w:rPr>
                <w:rFonts w:ascii="Arial Narrow" w:hAnsi="Arial Narrow" w:cs="Arial"/>
                <w:sz w:val="18"/>
                <w:szCs w:val="18"/>
              </w:rPr>
              <w:t>,</w:t>
            </w:r>
            <w:r w:rsidRPr="00815E35">
              <w:rPr>
                <w:rFonts w:ascii="Arial Narrow" w:hAnsi="Arial Narrow" w:cs="Arial"/>
                <w:sz w:val="18"/>
                <w:szCs w:val="18"/>
              </w:rPr>
              <w:t xml:space="preserve"> le décompte des droits constatés au profit du titulaire du marché </w:t>
            </w:r>
            <w:r>
              <w:rPr>
                <w:rFonts w:ascii="Arial Narrow" w:hAnsi="Arial Narrow" w:cs="Arial"/>
                <w:sz w:val="18"/>
                <w:szCs w:val="18"/>
              </w:rPr>
              <w:t xml:space="preserve">ou </w:t>
            </w:r>
            <w:r w:rsidRPr="00815E35">
              <w:rPr>
                <w:rFonts w:ascii="Arial Narrow" w:hAnsi="Arial Narrow" w:cs="Arial"/>
                <w:sz w:val="18"/>
                <w:szCs w:val="18"/>
              </w:rPr>
              <w:t>les renseignements sur l’état des prestations effectuées</w:t>
            </w:r>
            <w:r>
              <w:rPr>
                <w:rFonts w:ascii="Arial Narrow" w:hAnsi="Arial Narrow" w:cs="Arial"/>
                <w:sz w:val="18"/>
                <w:szCs w:val="18"/>
              </w:rPr>
              <w:t xml:space="preserve"> ainsi que</w:t>
            </w:r>
            <w:r w:rsidRPr="00815E35">
              <w:rPr>
                <w:rFonts w:ascii="Arial Narrow" w:hAnsi="Arial Narrow" w:cs="Arial"/>
                <w:sz w:val="18"/>
                <w:szCs w:val="18"/>
              </w:rPr>
              <w:t xml:space="preserve"> des avances et acomptes</w:t>
            </w:r>
            <w:r>
              <w:rPr>
                <w:rFonts w:ascii="Arial Narrow" w:hAnsi="Arial Narrow" w:cs="Arial"/>
                <w:sz w:val="18"/>
                <w:szCs w:val="18"/>
              </w:rPr>
              <w:t xml:space="preserve"> mis en paiement</w:t>
            </w:r>
            <w:r w:rsidRPr="00815E35">
              <w:rPr>
                <w:rFonts w:ascii="Arial Narrow" w:hAnsi="Arial Narrow" w:cs="Arial"/>
                <w:sz w:val="18"/>
                <w:szCs w:val="18"/>
              </w:rPr>
              <w:t xml:space="preserve"> est le/la Délégué(e) régional(e) du CNRS pour la délégation Alsace.</w:t>
            </w:r>
          </w:p>
        </w:tc>
      </w:tr>
      <w:tr w:rsidR="00640EFF" w:rsidRPr="000E3D2D" w14:paraId="0FCA8FED" w14:textId="77777777" w:rsidTr="00E327A5">
        <w:trPr>
          <w:gridAfter w:val="1"/>
          <w:wAfter w:w="94" w:type="dxa"/>
        </w:trPr>
        <w:tc>
          <w:tcPr>
            <w:tcW w:w="4820" w:type="dxa"/>
            <w:gridSpan w:val="14"/>
            <w:tcBorders>
              <w:bottom w:val="single" w:sz="4" w:space="0" w:color="B6DDE8" w:themeColor="accent5" w:themeTint="66"/>
            </w:tcBorders>
          </w:tcPr>
          <w:p w14:paraId="29E9F78C" w14:textId="77777777" w:rsidR="00640EFF" w:rsidRPr="000E3D2D" w:rsidRDefault="00640EFF" w:rsidP="00640EFF">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PROPRIETE INTELLECTUELLE</w:t>
            </w:r>
          </w:p>
        </w:tc>
      </w:tr>
      <w:tr w:rsidR="00640EFF" w:rsidRPr="000E3D2D" w14:paraId="4856C517" w14:textId="77777777" w:rsidTr="00E327A5">
        <w:trPr>
          <w:gridAfter w:val="1"/>
          <w:wAfter w:w="94" w:type="dxa"/>
        </w:trPr>
        <w:tc>
          <w:tcPr>
            <w:tcW w:w="4820" w:type="dxa"/>
            <w:gridSpan w:val="14"/>
            <w:tcBorders>
              <w:bottom w:val="nil"/>
            </w:tcBorders>
          </w:tcPr>
          <w:p w14:paraId="6900374F" w14:textId="0844E3A0" w:rsidR="00640EFF" w:rsidRPr="000E3D2D" w:rsidRDefault="00640EFF" w:rsidP="00640EFF">
            <w:pPr>
              <w:jc w:val="both"/>
              <w:rPr>
                <w:rFonts w:ascii="Arial Narrow" w:hAnsi="Arial Narrow" w:cs="Arial"/>
                <w:sz w:val="18"/>
                <w:szCs w:val="18"/>
              </w:rPr>
            </w:pPr>
            <w:r>
              <w:rPr>
                <w:rFonts w:ascii="Arial Narrow" w:hAnsi="Arial Narrow"/>
                <w:noProof/>
                <w:sz w:val="18"/>
                <w:szCs w:val="18"/>
              </w:rPr>
              <w:drawing>
                <wp:inline distT="0" distB="0" distL="0" distR="0" wp14:anchorId="7F2E0108" wp14:editId="3E5CC6D6">
                  <wp:extent cx="142875" cy="142875"/>
                  <wp:effectExtent l="0" t="0" r="9525" b="9525"/>
                  <wp:docPr id="250" name="Image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0"/>
                          <pic:cNvPicPr preferRelativeResize="0">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0E3D2D">
              <w:rPr>
                <w:rFonts w:ascii="Arial Narrow" w:hAnsi="Arial Narrow"/>
                <w:sz w:val="18"/>
                <w:szCs w:val="18"/>
              </w:rPr>
              <w:t>Sans objet</w:t>
            </w:r>
          </w:p>
        </w:tc>
      </w:tr>
      <w:tr w:rsidR="00640EFF" w:rsidRPr="000E3D2D" w14:paraId="30472AF1" w14:textId="77777777" w:rsidTr="00E327A5">
        <w:trPr>
          <w:gridAfter w:val="1"/>
          <w:wAfter w:w="94" w:type="dxa"/>
        </w:trPr>
        <w:tc>
          <w:tcPr>
            <w:tcW w:w="4820" w:type="dxa"/>
            <w:gridSpan w:val="14"/>
            <w:tcBorders>
              <w:top w:val="nil"/>
              <w:bottom w:val="nil"/>
            </w:tcBorders>
          </w:tcPr>
          <w:p w14:paraId="43D3D2B4" w14:textId="014989A9" w:rsidR="00640EFF" w:rsidRPr="000E3D2D" w:rsidRDefault="00640EFF" w:rsidP="00640EFF">
            <w:pPr>
              <w:ind w:left="227" w:hanging="227"/>
              <w:jc w:val="both"/>
              <w:rPr>
                <w:rFonts w:ascii="Arial Narrow" w:hAnsi="Arial Narrow" w:cs="Arial"/>
                <w:sz w:val="18"/>
                <w:szCs w:val="18"/>
              </w:rPr>
            </w:pPr>
            <w:r>
              <w:rPr>
                <w:noProof/>
                <w:sz w:val="18"/>
                <w:szCs w:val="18"/>
              </w:rPr>
              <w:drawing>
                <wp:inline distT="0" distB="0" distL="0" distR="0" wp14:anchorId="22EA8A58" wp14:editId="29CB8F69">
                  <wp:extent cx="142875" cy="142875"/>
                  <wp:effectExtent l="0" t="0" r="9525" b="9525"/>
                  <wp:docPr id="251" name="Image 2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1"/>
                          <pic:cNvPicPr preferRelativeResize="0">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0E3D2D">
              <w:rPr>
                <w:rFonts w:ascii="Arial Narrow" w:hAnsi="Arial Narrow" w:cs="Arial"/>
                <w:sz w:val="18"/>
                <w:szCs w:val="18"/>
              </w:rPr>
              <w:t>L’option retenue, telle que définie au CCAG applicable, concernant l’utilisation des résultats et précisant les droits respectifs du CNRS et du TITULAIRE est l’option :</w:t>
            </w:r>
          </w:p>
        </w:tc>
      </w:tr>
      <w:tr w:rsidR="00640EFF" w:rsidRPr="000E3D2D" w14:paraId="0899C131" w14:textId="77777777" w:rsidTr="00E327A5">
        <w:trPr>
          <w:gridAfter w:val="1"/>
          <w:wAfter w:w="94" w:type="dxa"/>
        </w:trPr>
        <w:sdt>
          <w:sdtPr>
            <w:rPr>
              <w:rFonts w:ascii="Arial Narrow" w:hAnsi="Arial Narrow" w:cs="Arial"/>
              <w:color w:val="00294B"/>
              <w:sz w:val="18"/>
              <w:szCs w:val="18"/>
            </w:rPr>
            <w:alias w:val="PI"/>
            <w:tag w:val="PI"/>
            <w:id w:val="1976791019"/>
            <w:placeholder>
              <w:docPart w:val="6AB26650059E4E75A767688BF897B307"/>
            </w:placeholder>
            <w:dropDownList>
              <w:listItem w:displayText="-/-" w:value="-/-"/>
              <w:listItem w:displayText="A (Concession de droits d’utilisation sur les résultats)" w:value="A (Concession de droits d’utilisation sur les résultats)"/>
              <w:listItem w:displayText="B (Cession exclusive des droits du titulaire)" w:value="B (Cession exclusive des droits du titulaire)"/>
            </w:dropDownList>
          </w:sdtPr>
          <w:sdtEndPr/>
          <w:sdtContent>
            <w:tc>
              <w:tcPr>
                <w:tcW w:w="4820" w:type="dxa"/>
                <w:gridSpan w:val="14"/>
                <w:tcBorders>
                  <w:top w:val="nil"/>
                </w:tcBorders>
              </w:tcPr>
              <w:p w14:paraId="35473A71" w14:textId="77777777" w:rsidR="00640EFF" w:rsidRPr="000E3D2D" w:rsidRDefault="00640EFF" w:rsidP="00640EFF">
                <w:pPr>
                  <w:ind w:left="284"/>
                  <w:jc w:val="both"/>
                  <w:rPr>
                    <w:rFonts w:ascii="Arial Narrow" w:hAnsi="Arial Narrow" w:cs="Arial"/>
                    <w:sz w:val="18"/>
                    <w:szCs w:val="18"/>
                  </w:rPr>
                </w:pPr>
                <w:r w:rsidRPr="005D270A">
                  <w:rPr>
                    <w:rFonts w:ascii="Arial Narrow" w:hAnsi="Arial Narrow" w:cs="Arial"/>
                    <w:color w:val="00294B"/>
                    <w:sz w:val="18"/>
                    <w:szCs w:val="18"/>
                  </w:rPr>
                  <w:t>-/-</w:t>
                </w:r>
              </w:p>
            </w:tc>
          </w:sdtContent>
        </w:sdt>
      </w:tr>
      <w:tr w:rsidR="00640EFF" w:rsidRPr="000E3D2D" w14:paraId="30FFDD65" w14:textId="77777777" w:rsidTr="00E327A5">
        <w:trPr>
          <w:gridAfter w:val="1"/>
          <w:wAfter w:w="94" w:type="dxa"/>
        </w:trPr>
        <w:tc>
          <w:tcPr>
            <w:tcW w:w="4820" w:type="dxa"/>
            <w:gridSpan w:val="14"/>
          </w:tcPr>
          <w:p w14:paraId="0D953ADD" w14:textId="77777777" w:rsidR="00640EFF" w:rsidRPr="000E3D2D" w:rsidRDefault="00640EFF" w:rsidP="00640EFF">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ASSURANCES</w:t>
            </w:r>
          </w:p>
        </w:tc>
      </w:tr>
      <w:tr w:rsidR="00640EFF" w:rsidRPr="000E3D2D" w14:paraId="5A012F46" w14:textId="77777777" w:rsidTr="00E327A5">
        <w:trPr>
          <w:gridAfter w:val="1"/>
          <w:wAfter w:w="94" w:type="dxa"/>
        </w:trPr>
        <w:tc>
          <w:tcPr>
            <w:tcW w:w="4820" w:type="dxa"/>
            <w:gridSpan w:val="14"/>
          </w:tcPr>
          <w:p w14:paraId="71DD480D" w14:textId="77777777" w:rsidR="00103C7D" w:rsidRDefault="00103C7D" w:rsidP="00640EFF">
            <w:pPr>
              <w:jc w:val="both"/>
              <w:rPr>
                <w:rFonts w:ascii="Arial Narrow" w:hAnsi="Arial Narrow" w:cs="Arial"/>
                <w:sz w:val="18"/>
                <w:szCs w:val="18"/>
              </w:rPr>
            </w:pPr>
          </w:p>
          <w:p w14:paraId="62DD2C81" w14:textId="6FF0FB3B" w:rsidR="00640EFF" w:rsidRPr="000E3D2D" w:rsidRDefault="00640EFF" w:rsidP="00640EFF">
            <w:pPr>
              <w:jc w:val="both"/>
              <w:rPr>
                <w:rFonts w:ascii="Arial Narrow" w:hAnsi="Arial Narrow" w:cs="Arial"/>
                <w:sz w:val="18"/>
                <w:szCs w:val="18"/>
              </w:rPr>
            </w:pPr>
            <w:r>
              <w:rPr>
                <w:rFonts w:ascii="Arial Narrow" w:hAnsi="Arial Narrow" w:cs="Arial"/>
                <w:sz w:val="18"/>
                <w:szCs w:val="18"/>
              </w:rPr>
              <w:t>Sauf mention particulière dans les pièces du marché /de l’accord-cadre, l</w:t>
            </w:r>
            <w:r w:rsidRPr="000E3D2D">
              <w:rPr>
                <w:rFonts w:ascii="Arial Narrow" w:hAnsi="Arial Narrow" w:cs="Arial"/>
                <w:sz w:val="18"/>
                <w:szCs w:val="18"/>
              </w:rPr>
              <w:t>es obligations du TITULAIRE en matière d’assurances sont fixées dans les conditions du CCAG applicable et/ou déterminées selon les modalités suivantes :</w:t>
            </w:r>
          </w:p>
        </w:tc>
      </w:tr>
      <w:tr w:rsidR="00640EFF" w:rsidRPr="000E3D2D" w14:paraId="04593389" w14:textId="77777777" w:rsidTr="00E327A5">
        <w:trPr>
          <w:gridAfter w:val="1"/>
          <w:wAfter w:w="94" w:type="dxa"/>
          <w:trHeight w:val="136"/>
        </w:trPr>
        <w:tc>
          <w:tcPr>
            <w:tcW w:w="4820" w:type="dxa"/>
            <w:gridSpan w:val="14"/>
            <w:shd w:val="clear" w:color="auto" w:fill="DAEEF3" w:themeFill="accent5" w:themeFillTint="33"/>
          </w:tcPr>
          <w:p w14:paraId="7A7F652C" w14:textId="507A1A72" w:rsidR="00640EFF" w:rsidRPr="000E3D2D" w:rsidRDefault="00103C7D" w:rsidP="00640EFF">
            <w:pPr>
              <w:jc w:val="both"/>
              <w:rPr>
                <w:rFonts w:ascii="Arial Narrow" w:hAnsi="Arial Narrow" w:cs="Arial"/>
                <w:sz w:val="18"/>
                <w:szCs w:val="18"/>
              </w:rPr>
            </w:pPr>
            <w:r w:rsidRPr="00103C7D">
              <w:rPr>
                <w:rFonts w:ascii="Arial Narrow" w:hAnsi="Arial Narrow" w:cs="Arial"/>
                <w:sz w:val="18"/>
                <w:szCs w:val="18"/>
              </w:rPr>
              <w:t xml:space="preserve">Une attestation d’assurance permettant de garantir sa responsabilité à l'égard du CNRS et des tiers, victimes d'accidents ou de dommages causés par l'exécution des prestations </w:t>
            </w:r>
            <w:r>
              <w:rPr>
                <w:rFonts w:ascii="Arial Narrow" w:hAnsi="Arial Narrow" w:cs="Arial"/>
                <w:sz w:val="18"/>
                <w:szCs w:val="18"/>
              </w:rPr>
              <w:t xml:space="preserve">sera transmise par le candidat retenu. </w:t>
            </w:r>
          </w:p>
        </w:tc>
      </w:tr>
      <w:tr w:rsidR="00640EFF" w:rsidRPr="000E3D2D" w14:paraId="384FA8E7" w14:textId="77777777" w:rsidTr="00E327A5">
        <w:trPr>
          <w:gridAfter w:val="1"/>
          <w:wAfter w:w="94" w:type="dxa"/>
        </w:trPr>
        <w:tc>
          <w:tcPr>
            <w:tcW w:w="4820" w:type="dxa"/>
            <w:gridSpan w:val="14"/>
          </w:tcPr>
          <w:p w14:paraId="6D1ACDA2" w14:textId="77777777" w:rsidR="00640EFF" w:rsidRPr="000E3D2D" w:rsidRDefault="00640EFF" w:rsidP="00640EFF">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CONSTATATION – GARANTIE</w:t>
            </w:r>
          </w:p>
        </w:tc>
      </w:tr>
      <w:tr w:rsidR="00640EFF" w:rsidRPr="000E3D2D" w14:paraId="62B69D64" w14:textId="77777777" w:rsidTr="00E327A5">
        <w:trPr>
          <w:gridAfter w:val="1"/>
          <w:wAfter w:w="94" w:type="dxa"/>
        </w:trPr>
        <w:tc>
          <w:tcPr>
            <w:tcW w:w="4820" w:type="dxa"/>
            <w:gridSpan w:val="14"/>
            <w:tcBorders>
              <w:bottom w:val="nil"/>
            </w:tcBorders>
          </w:tcPr>
          <w:p w14:paraId="630F72DE" w14:textId="77777777" w:rsidR="00640EFF" w:rsidRPr="000E3D2D" w:rsidRDefault="00640EFF" w:rsidP="00640EFF">
            <w:pPr>
              <w:ind w:left="284" w:hanging="284"/>
              <w:jc w:val="both"/>
              <w:rPr>
                <w:rFonts w:ascii="Arial Narrow" w:hAnsi="Arial Narrow" w:cs="Arial"/>
                <w:sz w:val="18"/>
                <w:szCs w:val="18"/>
              </w:rPr>
            </w:pPr>
            <w:r w:rsidRPr="000E3D2D">
              <w:rPr>
                <w:rFonts w:ascii="Arial Narrow" w:hAnsi="Arial Narrow" w:cs="Arial"/>
                <w:b/>
                <w:sz w:val="18"/>
                <w:szCs w:val="18"/>
              </w:rPr>
              <w:t>1°</w:t>
            </w:r>
            <w:r w:rsidRPr="000E3D2D">
              <w:rPr>
                <w:rFonts w:ascii="Arial Narrow" w:hAnsi="Arial Narrow" w:cs="Arial"/>
                <w:sz w:val="18"/>
                <w:szCs w:val="18"/>
              </w:rPr>
              <w:t> – </w:t>
            </w:r>
            <w:r>
              <w:rPr>
                <w:rFonts w:ascii="Arial Narrow" w:hAnsi="Arial Narrow" w:cs="Arial"/>
                <w:sz w:val="18"/>
                <w:szCs w:val="18"/>
              </w:rPr>
              <w:t>Constatation : sauf mention particulière dans les pièces du marché /accord-cadre, l</w:t>
            </w:r>
            <w:r w:rsidRPr="000E3D2D">
              <w:rPr>
                <w:rFonts w:ascii="Arial Narrow" w:hAnsi="Arial Narrow" w:cs="Arial"/>
                <w:sz w:val="18"/>
                <w:szCs w:val="18"/>
              </w:rPr>
              <w:t xml:space="preserve">a constatation de l’exécution des prestations est réalisée dans les conditions fixées au CCAG applicable </w:t>
            </w:r>
            <w:r>
              <w:rPr>
                <w:rFonts w:ascii="Arial Narrow" w:hAnsi="Arial Narrow" w:cs="Arial"/>
                <w:sz w:val="18"/>
                <w:szCs w:val="18"/>
              </w:rPr>
              <w:t xml:space="preserve">et/ou </w:t>
            </w:r>
            <w:r w:rsidRPr="000E3D2D">
              <w:rPr>
                <w:rFonts w:ascii="Arial Narrow" w:hAnsi="Arial Narrow" w:cs="Arial"/>
                <w:sz w:val="18"/>
                <w:szCs w:val="18"/>
              </w:rPr>
              <w:t>dans les conditions suivantes :</w:t>
            </w:r>
          </w:p>
        </w:tc>
      </w:tr>
      <w:tr w:rsidR="00640EFF" w:rsidRPr="000E3D2D" w14:paraId="66F40A59" w14:textId="77777777" w:rsidTr="00E327A5">
        <w:trPr>
          <w:gridAfter w:val="1"/>
          <w:wAfter w:w="94" w:type="dxa"/>
          <w:trHeight w:val="142"/>
        </w:trPr>
        <w:tc>
          <w:tcPr>
            <w:tcW w:w="284" w:type="dxa"/>
            <w:gridSpan w:val="2"/>
            <w:tcBorders>
              <w:top w:val="nil"/>
            </w:tcBorders>
            <w:shd w:val="clear" w:color="auto" w:fill="auto"/>
          </w:tcPr>
          <w:p w14:paraId="12C0F101" w14:textId="77777777" w:rsidR="00640EFF" w:rsidRPr="000E3D2D" w:rsidRDefault="00640EFF" w:rsidP="00640EFF">
            <w:pPr>
              <w:ind w:left="284" w:hanging="284"/>
              <w:rPr>
                <w:rFonts w:ascii="Arial Narrow" w:hAnsi="Arial Narrow" w:cs="Arial"/>
                <w:sz w:val="18"/>
                <w:szCs w:val="18"/>
              </w:rPr>
            </w:pPr>
          </w:p>
        </w:tc>
        <w:tc>
          <w:tcPr>
            <w:tcW w:w="4536" w:type="dxa"/>
            <w:gridSpan w:val="12"/>
            <w:tcBorders>
              <w:top w:val="single" w:sz="4" w:space="0" w:color="B6DDE8" w:themeColor="accent5" w:themeTint="66"/>
            </w:tcBorders>
            <w:shd w:val="clear" w:color="auto" w:fill="DAEEF3" w:themeFill="accent5" w:themeFillTint="33"/>
          </w:tcPr>
          <w:p w14:paraId="0EEA6784" w14:textId="77777777" w:rsidR="00640EFF" w:rsidRDefault="00640EFF" w:rsidP="00640EFF">
            <w:pPr>
              <w:ind w:left="284" w:hanging="284"/>
              <w:rPr>
                <w:rFonts w:ascii="Arial Narrow" w:hAnsi="Arial Narrow" w:cs="Arial"/>
                <w:sz w:val="18"/>
                <w:szCs w:val="18"/>
              </w:rPr>
            </w:pPr>
            <w:r>
              <w:rPr>
                <w:rFonts w:ascii="Arial Narrow" w:hAnsi="Arial Narrow" w:cs="Arial"/>
                <w:sz w:val="18"/>
                <w:szCs w:val="18"/>
              </w:rPr>
              <w:t>Le contrôle final de bonne exécution des prestations se fera en</w:t>
            </w:r>
          </w:p>
          <w:p w14:paraId="5191F69D" w14:textId="77777777" w:rsidR="00640EFF" w:rsidRDefault="00640EFF" w:rsidP="00640EFF">
            <w:pPr>
              <w:ind w:left="284" w:hanging="284"/>
              <w:rPr>
                <w:rFonts w:ascii="Arial Narrow" w:hAnsi="Arial Narrow" w:cs="Arial"/>
                <w:sz w:val="18"/>
                <w:szCs w:val="18"/>
              </w:rPr>
            </w:pPr>
            <w:proofErr w:type="gramStart"/>
            <w:r>
              <w:rPr>
                <w:rFonts w:ascii="Arial Narrow" w:hAnsi="Arial Narrow" w:cs="Arial"/>
                <w:sz w:val="18"/>
                <w:szCs w:val="18"/>
              </w:rPr>
              <w:t>présence</w:t>
            </w:r>
            <w:proofErr w:type="gramEnd"/>
            <w:r>
              <w:rPr>
                <w:rFonts w:ascii="Arial Narrow" w:hAnsi="Arial Narrow" w:cs="Arial"/>
                <w:sz w:val="18"/>
                <w:szCs w:val="18"/>
              </w:rPr>
              <w:t xml:space="preserve"> du représentant du titulaire et du responsable du</w:t>
            </w:r>
          </w:p>
          <w:p w14:paraId="67AEBFB2" w14:textId="77777777" w:rsidR="00640EFF" w:rsidRDefault="00640EFF" w:rsidP="00640EFF">
            <w:pPr>
              <w:ind w:left="284" w:hanging="284"/>
              <w:rPr>
                <w:rFonts w:ascii="Arial Narrow" w:hAnsi="Arial Narrow" w:cs="Arial"/>
                <w:sz w:val="18"/>
                <w:szCs w:val="18"/>
              </w:rPr>
            </w:pPr>
            <w:r>
              <w:rPr>
                <w:rFonts w:ascii="Arial Narrow" w:hAnsi="Arial Narrow" w:cs="Arial"/>
                <w:sz w:val="18"/>
                <w:szCs w:val="18"/>
              </w:rPr>
              <w:t>Service Technique et Logistique du CNRS ou de son</w:t>
            </w:r>
          </w:p>
          <w:p w14:paraId="471A578C" w14:textId="3F5BF5A7" w:rsidR="00640EFF" w:rsidRDefault="00640EFF" w:rsidP="00A05D3D">
            <w:pPr>
              <w:ind w:left="284" w:hanging="284"/>
              <w:jc w:val="both"/>
              <w:rPr>
                <w:rFonts w:ascii="Arial Narrow" w:hAnsi="Arial Narrow" w:cs="Arial"/>
                <w:sz w:val="18"/>
                <w:szCs w:val="18"/>
              </w:rPr>
            </w:pPr>
            <w:proofErr w:type="gramStart"/>
            <w:r>
              <w:rPr>
                <w:rFonts w:ascii="Arial Narrow" w:hAnsi="Arial Narrow" w:cs="Arial"/>
                <w:sz w:val="18"/>
                <w:szCs w:val="18"/>
              </w:rPr>
              <w:t>représentant</w:t>
            </w:r>
            <w:proofErr w:type="gramEnd"/>
            <w:r>
              <w:rPr>
                <w:rFonts w:ascii="Arial Narrow" w:hAnsi="Arial Narrow" w:cs="Arial"/>
                <w:sz w:val="18"/>
                <w:szCs w:val="18"/>
              </w:rPr>
              <w:t>, afin de vérifier et valider la conformité de</w:t>
            </w:r>
            <w:r w:rsidR="00427955">
              <w:rPr>
                <w:rFonts w:ascii="Arial Narrow" w:hAnsi="Arial Narrow" w:cs="Arial"/>
                <w:sz w:val="18"/>
                <w:szCs w:val="18"/>
              </w:rPr>
              <w:t>s</w:t>
            </w:r>
            <w:r w:rsidR="00A05D3D">
              <w:rPr>
                <w:rFonts w:ascii="Arial Narrow" w:hAnsi="Arial Narrow" w:cs="Arial"/>
                <w:sz w:val="18"/>
                <w:szCs w:val="18"/>
              </w:rPr>
              <w:t xml:space="preserve"> </w:t>
            </w:r>
            <w:r w:rsidR="00427955">
              <w:rPr>
                <w:rFonts w:ascii="Arial Narrow" w:hAnsi="Arial Narrow" w:cs="Arial"/>
                <w:sz w:val="18"/>
                <w:szCs w:val="18"/>
              </w:rPr>
              <w:t>prestations</w:t>
            </w:r>
            <w:r w:rsidR="00A05D3D">
              <w:rPr>
                <w:rFonts w:ascii="Arial Narrow" w:hAnsi="Arial Narrow" w:cs="Arial"/>
                <w:sz w:val="18"/>
                <w:szCs w:val="18"/>
              </w:rPr>
              <w:t xml:space="preserve"> </w:t>
            </w:r>
            <w:r>
              <w:rPr>
                <w:rFonts w:ascii="Arial Narrow" w:hAnsi="Arial Narrow" w:cs="Arial"/>
                <w:sz w:val="18"/>
                <w:szCs w:val="18"/>
              </w:rPr>
              <w:t>réalisé</w:t>
            </w:r>
            <w:r w:rsidR="00A05D3D">
              <w:rPr>
                <w:rFonts w:ascii="Arial Narrow" w:hAnsi="Arial Narrow" w:cs="Arial"/>
                <w:sz w:val="18"/>
                <w:szCs w:val="18"/>
              </w:rPr>
              <w:t>e</w:t>
            </w:r>
            <w:r>
              <w:rPr>
                <w:rFonts w:ascii="Arial Narrow" w:hAnsi="Arial Narrow" w:cs="Arial"/>
                <w:sz w:val="18"/>
                <w:szCs w:val="18"/>
              </w:rPr>
              <w:t>s.</w:t>
            </w:r>
          </w:p>
          <w:p w14:paraId="589D6834" w14:textId="77777777" w:rsidR="00640EFF" w:rsidRDefault="00640EFF" w:rsidP="00640EFF">
            <w:pPr>
              <w:ind w:left="284" w:hanging="284"/>
              <w:rPr>
                <w:rFonts w:ascii="Arial Narrow" w:hAnsi="Arial Narrow" w:cs="Arial"/>
                <w:sz w:val="18"/>
                <w:szCs w:val="18"/>
              </w:rPr>
            </w:pPr>
          </w:p>
          <w:p w14:paraId="29B384A2" w14:textId="414E3574" w:rsidR="00640EFF" w:rsidRPr="000E3D2D" w:rsidRDefault="00640EFF" w:rsidP="00640EFF">
            <w:pPr>
              <w:rPr>
                <w:rFonts w:ascii="Arial Narrow" w:hAnsi="Arial Narrow" w:cs="Arial"/>
                <w:sz w:val="18"/>
                <w:szCs w:val="18"/>
              </w:rPr>
            </w:pPr>
            <w:r>
              <w:rPr>
                <w:rFonts w:ascii="Arial Narrow" w:hAnsi="Arial Narrow" w:cs="Arial"/>
                <w:sz w:val="18"/>
                <w:szCs w:val="18"/>
              </w:rPr>
              <w:t>Le titulaire fournira à cet effet un « bon d’intervention » à la fin de chaque exécution des prestations.</w:t>
            </w:r>
          </w:p>
        </w:tc>
      </w:tr>
      <w:tr w:rsidR="00640EFF" w:rsidRPr="000E3D2D" w14:paraId="1BDBAF14" w14:textId="77777777" w:rsidTr="00E327A5">
        <w:trPr>
          <w:gridAfter w:val="1"/>
          <w:wAfter w:w="94" w:type="dxa"/>
        </w:trPr>
        <w:tc>
          <w:tcPr>
            <w:tcW w:w="4820" w:type="dxa"/>
            <w:gridSpan w:val="14"/>
            <w:tcBorders>
              <w:bottom w:val="single" w:sz="4" w:space="0" w:color="B6DDE8" w:themeColor="accent5" w:themeTint="66"/>
            </w:tcBorders>
          </w:tcPr>
          <w:p w14:paraId="3B3DEDD2" w14:textId="77777777" w:rsidR="00640EFF" w:rsidRDefault="00640EFF" w:rsidP="00640EFF">
            <w:pPr>
              <w:ind w:left="284"/>
              <w:jc w:val="both"/>
              <w:rPr>
                <w:rFonts w:ascii="Arial Narrow" w:hAnsi="Arial Narrow" w:cs="Arial"/>
                <w:sz w:val="18"/>
                <w:szCs w:val="18"/>
              </w:rPr>
            </w:pPr>
            <w:r w:rsidRPr="006F59D2">
              <w:rPr>
                <w:rFonts w:ascii="Arial Narrow" w:hAnsi="Arial Narrow" w:cs="Arial"/>
                <w:sz w:val="18"/>
                <w:szCs w:val="18"/>
              </w:rPr>
              <w:t>Par dérogation à l’article 22.3 du CCAG FCS, l’établissement n’avise pas automatiquement le titulaire des jours et heures fixés pour les vérifications. Néanmoins, le titulaire peut prendre contact avec l’établissement pour connaître les jours et heures fixés pour les vérifications afin d’y assister ou de s’y faire représenter.</w:t>
            </w:r>
            <w:r w:rsidRPr="000E3D2D">
              <w:rPr>
                <w:rFonts w:ascii="Arial Narrow" w:hAnsi="Arial Narrow" w:cs="Arial"/>
                <w:sz w:val="18"/>
                <w:szCs w:val="18"/>
              </w:rPr>
              <w:t xml:space="preserve"> </w:t>
            </w:r>
          </w:p>
          <w:p w14:paraId="51D963EF" w14:textId="77777777" w:rsidR="00640EFF" w:rsidRPr="006614EF" w:rsidRDefault="00640EFF" w:rsidP="00640EFF">
            <w:pPr>
              <w:ind w:left="284"/>
              <w:jc w:val="both"/>
              <w:rPr>
                <w:rFonts w:ascii="Arial Narrow" w:hAnsi="Arial Narrow" w:cs="Arial"/>
                <w:sz w:val="18"/>
                <w:szCs w:val="18"/>
              </w:rPr>
            </w:pPr>
            <w:r w:rsidRPr="000E3D2D">
              <w:rPr>
                <w:rFonts w:ascii="Arial Narrow" w:hAnsi="Arial Narrow" w:cs="Arial"/>
                <w:sz w:val="18"/>
                <w:szCs w:val="18"/>
              </w:rPr>
              <w:fldChar w:fldCharType="begin">
                <w:ffData>
                  <w:name w:val=""/>
                  <w:enabled/>
                  <w:calcOnExit w:val="0"/>
                  <w:checkBox>
                    <w:sizeAuto/>
                    <w:default w:val="0"/>
                  </w:checkBox>
                </w:ffData>
              </w:fldChar>
            </w:r>
            <w:r w:rsidRPr="000E3D2D">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sidRPr="000E3D2D">
              <w:rPr>
                <w:rFonts w:ascii="Arial Narrow" w:hAnsi="Arial Narrow" w:cs="Arial"/>
                <w:sz w:val="18"/>
                <w:szCs w:val="18"/>
              </w:rPr>
              <w:fldChar w:fldCharType="end"/>
            </w:r>
            <w:r>
              <w:rPr>
                <w:rFonts w:ascii="Arial Narrow" w:hAnsi="Arial Narrow" w:cs="Arial"/>
                <w:sz w:val="18"/>
                <w:szCs w:val="18"/>
              </w:rPr>
              <w:t> </w:t>
            </w:r>
            <w:r w:rsidRPr="006614EF">
              <w:rPr>
                <w:rFonts w:ascii="Arial Narrow" w:hAnsi="Arial Narrow" w:cs="Arial"/>
                <w:sz w:val="18"/>
                <w:szCs w:val="18"/>
              </w:rPr>
              <w:t>Par dérogation à l’article 23.1 du CCAG FCS, les opérations de</w:t>
            </w:r>
            <w:r>
              <w:rPr>
                <w:rFonts w:ascii="Arial Narrow" w:hAnsi="Arial Narrow" w:cs="Arial"/>
                <w:sz w:val="18"/>
                <w:szCs w:val="18"/>
              </w:rPr>
              <w:t xml:space="preserve"> </w:t>
            </w:r>
            <w:r w:rsidRPr="006614EF">
              <w:rPr>
                <w:rFonts w:ascii="Arial Narrow" w:hAnsi="Arial Narrow" w:cs="Arial"/>
                <w:sz w:val="18"/>
                <w:szCs w:val="18"/>
              </w:rPr>
              <w:t>vérification simples s’effectuent dans un délai maximum de deux</w:t>
            </w:r>
            <w:r>
              <w:rPr>
                <w:rFonts w:ascii="Arial Narrow" w:hAnsi="Arial Narrow" w:cs="Arial"/>
                <w:sz w:val="18"/>
                <w:szCs w:val="18"/>
              </w:rPr>
              <w:t xml:space="preserve"> </w:t>
            </w:r>
            <w:r w:rsidRPr="006614EF">
              <w:rPr>
                <w:rFonts w:ascii="Arial Narrow" w:hAnsi="Arial Narrow" w:cs="Arial"/>
                <w:sz w:val="18"/>
                <w:szCs w:val="18"/>
              </w:rPr>
              <w:t>jours ouvrés à compter de la date de livraison des fournitures ou</w:t>
            </w:r>
            <w:r>
              <w:rPr>
                <w:rFonts w:ascii="Arial Narrow" w:hAnsi="Arial Narrow" w:cs="Arial"/>
                <w:sz w:val="18"/>
                <w:szCs w:val="18"/>
              </w:rPr>
              <w:t xml:space="preserve"> </w:t>
            </w:r>
            <w:r w:rsidRPr="006614EF">
              <w:rPr>
                <w:rFonts w:ascii="Arial Narrow" w:hAnsi="Arial Narrow" w:cs="Arial"/>
                <w:sz w:val="18"/>
                <w:szCs w:val="18"/>
              </w:rPr>
              <w:t>de l'exécution des services.</w:t>
            </w:r>
          </w:p>
        </w:tc>
      </w:tr>
      <w:tr w:rsidR="00640EFF" w:rsidRPr="000E3D2D" w14:paraId="66B307C7" w14:textId="77777777" w:rsidTr="00E327A5">
        <w:trPr>
          <w:gridAfter w:val="1"/>
          <w:wAfter w:w="94" w:type="dxa"/>
        </w:trPr>
        <w:tc>
          <w:tcPr>
            <w:tcW w:w="4820" w:type="dxa"/>
            <w:gridSpan w:val="14"/>
            <w:tcBorders>
              <w:bottom w:val="nil"/>
            </w:tcBorders>
          </w:tcPr>
          <w:p w14:paraId="55D85148" w14:textId="77777777" w:rsidR="00640EFF" w:rsidRPr="000E3D2D" w:rsidRDefault="00640EFF" w:rsidP="00640EFF">
            <w:pPr>
              <w:ind w:left="284"/>
              <w:jc w:val="both"/>
              <w:rPr>
                <w:rFonts w:ascii="Arial Narrow" w:hAnsi="Arial Narrow" w:cs="Arial"/>
                <w:b/>
                <w:sz w:val="18"/>
                <w:szCs w:val="18"/>
              </w:rPr>
            </w:pPr>
            <w:r w:rsidRPr="000E3D2D">
              <w:rPr>
                <w:rFonts w:ascii="Arial Narrow" w:hAnsi="Arial Narrow" w:cs="Arial"/>
                <w:i/>
                <w:sz w:val="18"/>
                <w:szCs w:val="18"/>
              </w:rPr>
              <w:t>Précisions sur la garantie, le cas échéant :</w:t>
            </w:r>
          </w:p>
        </w:tc>
      </w:tr>
      <w:tr w:rsidR="00640EFF" w:rsidRPr="000E3D2D" w14:paraId="59654789" w14:textId="77777777" w:rsidTr="00E327A5">
        <w:trPr>
          <w:gridAfter w:val="1"/>
          <w:wAfter w:w="94" w:type="dxa"/>
        </w:trPr>
        <w:tc>
          <w:tcPr>
            <w:tcW w:w="4820" w:type="dxa"/>
            <w:gridSpan w:val="14"/>
            <w:tcBorders>
              <w:bottom w:val="single" w:sz="4" w:space="0" w:color="B6DDE8" w:themeColor="accent5" w:themeTint="66"/>
            </w:tcBorders>
          </w:tcPr>
          <w:p w14:paraId="7D3E4836" w14:textId="77777777" w:rsidR="00640EFF" w:rsidRPr="000E3D2D" w:rsidRDefault="00640EFF" w:rsidP="00640EFF">
            <w:pPr>
              <w:ind w:left="284" w:hanging="284"/>
              <w:jc w:val="both"/>
              <w:rPr>
                <w:rFonts w:ascii="Arial Narrow" w:hAnsi="Arial Narrow" w:cs="Arial"/>
                <w:sz w:val="18"/>
                <w:szCs w:val="18"/>
              </w:rPr>
            </w:pPr>
            <w:r w:rsidRPr="000E3D2D">
              <w:rPr>
                <w:rFonts w:ascii="Arial Narrow" w:hAnsi="Arial Narrow" w:cs="Arial"/>
                <w:b/>
                <w:sz w:val="18"/>
                <w:szCs w:val="18"/>
              </w:rPr>
              <w:t>2°</w:t>
            </w:r>
            <w:r w:rsidRPr="000E3D2D">
              <w:rPr>
                <w:rFonts w:ascii="Arial Narrow" w:hAnsi="Arial Narrow" w:cs="Arial"/>
                <w:sz w:val="18"/>
                <w:szCs w:val="18"/>
              </w:rPr>
              <w:t> – Garantie</w:t>
            </w:r>
            <w:r>
              <w:rPr>
                <w:rFonts w:ascii="Arial Narrow" w:hAnsi="Arial Narrow" w:cs="Arial"/>
                <w:sz w:val="18"/>
                <w:szCs w:val="18"/>
              </w:rPr>
              <w:t> : sauf mention particulière dans les pièces du marché / de l’accord-cadre, l</w:t>
            </w:r>
            <w:r w:rsidRPr="000E3D2D">
              <w:rPr>
                <w:rFonts w:ascii="Arial Narrow" w:hAnsi="Arial Narrow" w:cs="Arial"/>
                <w:sz w:val="18"/>
                <w:szCs w:val="18"/>
              </w:rPr>
              <w:t>es prestations font l’objet d’une garantie minimale dans les conditions fixées au CCAG applicable.</w:t>
            </w:r>
            <w:r w:rsidRPr="002621E1">
              <w:rPr>
                <w:rFonts w:ascii="Arial Narrow" w:hAnsi="Arial Narrow" w:cs="Arial"/>
                <w:sz w:val="18"/>
                <w:szCs w:val="18"/>
              </w:rPr>
              <w:t xml:space="preserve"> La durée de garantie effective est fixée dans l’offre du TITULAIRE, sans pouvoir être inférieure à la durée de garantie minimale.</w:t>
            </w:r>
          </w:p>
        </w:tc>
      </w:tr>
      <w:tr w:rsidR="00640EFF" w:rsidRPr="000E3D2D" w14:paraId="5C7A0D3C" w14:textId="77777777" w:rsidTr="00E327A5">
        <w:trPr>
          <w:gridAfter w:val="1"/>
          <w:wAfter w:w="94" w:type="dxa"/>
        </w:trPr>
        <w:tc>
          <w:tcPr>
            <w:tcW w:w="4820" w:type="dxa"/>
            <w:gridSpan w:val="14"/>
            <w:tcBorders>
              <w:bottom w:val="nil"/>
            </w:tcBorders>
          </w:tcPr>
          <w:p w14:paraId="1D763FCB" w14:textId="77777777" w:rsidR="00640EFF" w:rsidRPr="000E3D2D" w:rsidRDefault="00640EFF" w:rsidP="00640EFF">
            <w:pPr>
              <w:ind w:left="284"/>
              <w:jc w:val="both"/>
              <w:rPr>
                <w:rFonts w:ascii="Arial Narrow" w:hAnsi="Arial Narrow" w:cs="Arial"/>
                <w:b/>
                <w:sz w:val="18"/>
                <w:szCs w:val="18"/>
              </w:rPr>
            </w:pPr>
            <w:r w:rsidRPr="000E3D2D">
              <w:rPr>
                <w:rFonts w:ascii="Arial Narrow" w:hAnsi="Arial Narrow" w:cs="Arial"/>
                <w:i/>
                <w:sz w:val="18"/>
                <w:szCs w:val="18"/>
              </w:rPr>
              <w:t>Précisions sur la garantie, le cas échéant :</w:t>
            </w:r>
          </w:p>
        </w:tc>
      </w:tr>
      <w:tr w:rsidR="00640EFF" w:rsidRPr="000E3D2D" w14:paraId="5C18DC85" w14:textId="77777777" w:rsidTr="00E327A5">
        <w:trPr>
          <w:gridAfter w:val="1"/>
          <w:wAfter w:w="94" w:type="dxa"/>
          <w:trHeight w:val="202"/>
        </w:trPr>
        <w:tc>
          <w:tcPr>
            <w:tcW w:w="284" w:type="dxa"/>
            <w:gridSpan w:val="2"/>
            <w:tcBorders>
              <w:top w:val="nil"/>
            </w:tcBorders>
            <w:shd w:val="clear" w:color="auto" w:fill="auto"/>
          </w:tcPr>
          <w:p w14:paraId="515AA35E" w14:textId="77777777" w:rsidR="00640EFF" w:rsidRPr="000E3D2D" w:rsidRDefault="00640EFF" w:rsidP="00640EFF">
            <w:pPr>
              <w:tabs>
                <w:tab w:val="left" w:leader="dot" w:pos="1843"/>
              </w:tabs>
              <w:rPr>
                <w:rFonts w:ascii="Arial Narrow" w:hAnsi="Arial Narrow" w:cs="Arial"/>
                <w:sz w:val="18"/>
                <w:szCs w:val="18"/>
              </w:rPr>
            </w:pPr>
          </w:p>
        </w:tc>
        <w:tc>
          <w:tcPr>
            <w:tcW w:w="4536" w:type="dxa"/>
            <w:gridSpan w:val="12"/>
            <w:tcBorders>
              <w:top w:val="single" w:sz="4" w:space="0" w:color="B6DDE8" w:themeColor="accent5" w:themeTint="66"/>
            </w:tcBorders>
            <w:shd w:val="clear" w:color="auto" w:fill="DAEEF3" w:themeFill="accent5" w:themeFillTint="33"/>
          </w:tcPr>
          <w:p w14:paraId="1D3A2E8F" w14:textId="77777777" w:rsidR="00640EFF" w:rsidRPr="000E3D2D" w:rsidRDefault="00640EFF" w:rsidP="00640EFF">
            <w:pPr>
              <w:tabs>
                <w:tab w:val="left" w:leader="dot" w:pos="1843"/>
              </w:tabs>
              <w:rPr>
                <w:rFonts w:ascii="Arial Narrow" w:hAnsi="Arial Narrow" w:cs="Arial"/>
                <w:sz w:val="18"/>
                <w:szCs w:val="18"/>
              </w:rPr>
            </w:pPr>
          </w:p>
        </w:tc>
      </w:tr>
      <w:tr w:rsidR="00640EFF" w:rsidRPr="000E3D2D" w14:paraId="22684B06" w14:textId="77777777" w:rsidTr="00E327A5">
        <w:trPr>
          <w:gridAfter w:val="1"/>
          <w:wAfter w:w="94" w:type="dxa"/>
        </w:trPr>
        <w:tc>
          <w:tcPr>
            <w:tcW w:w="4820" w:type="dxa"/>
            <w:gridSpan w:val="14"/>
          </w:tcPr>
          <w:p w14:paraId="40D0B97A" w14:textId="77777777" w:rsidR="00640EFF" w:rsidRPr="000E3D2D" w:rsidRDefault="00640EFF" w:rsidP="00640EFF">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RESILIATION</w:t>
            </w:r>
          </w:p>
        </w:tc>
      </w:tr>
      <w:tr w:rsidR="00640EFF" w:rsidRPr="000E3D2D" w14:paraId="6E223EC6" w14:textId="77777777" w:rsidTr="00E327A5">
        <w:trPr>
          <w:gridAfter w:val="1"/>
          <w:wAfter w:w="94" w:type="dxa"/>
        </w:trPr>
        <w:tc>
          <w:tcPr>
            <w:tcW w:w="4820" w:type="dxa"/>
            <w:gridSpan w:val="14"/>
            <w:tcBorders>
              <w:bottom w:val="nil"/>
            </w:tcBorders>
          </w:tcPr>
          <w:p w14:paraId="1612E685" w14:textId="77777777" w:rsidR="00640EFF" w:rsidRPr="000E3D2D" w:rsidRDefault="00640EFF" w:rsidP="00640EFF">
            <w:pPr>
              <w:jc w:val="both"/>
              <w:rPr>
                <w:rFonts w:ascii="Arial Narrow" w:hAnsi="Arial Narrow" w:cs="Arial"/>
                <w:sz w:val="18"/>
                <w:szCs w:val="18"/>
              </w:rPr>
            </w:pPr>
            <w:r w:rsidRPr="000E3D2D">
              <w:rPr>
                <w:rFonts w:ascii="Arial Narrow" w:hAnsi="Arial Narrow" w:cs="Arial"/>
                <w:sz w:val="18"/>
                <w:szCs w:val="18"/>
              </w:rPr>
              <w:t xml:space="preserve">Le </w:t>
            </w:r>
            <w:proofErr w:type="gramStart"/>
            <w:r>
              <w:rPr>
                <w:rFonts w:ascii="Arial Narrow" w:hAnsi="Arial Narrow" w:cs="Arial"/>
                <w:sz w:val="18"/>
                <w:szCs w:val="18"/>
              </w:rPr>
              <w:t>marché  /</w:t>
            </w:r>
            <w:proofErr w:type="gramEnd"/>
            <w:r>
              <w:rPr>
                <w:rFonts w:ascii="Arial Narrow" w:hAnsi="Arial Narrow" w:cs="Arial"/>
                <w:sz w:val="18"/>
                <w:szCs w:val="18"/>
              </w:rPr>
              <w:t xml:space="preserve"> l’accord cadre peut être </w:t>
            </w:r>
            <w:r w:rsidRPr="000E3D2D">
              <w:rPr>
                <w:rFonts w:ascii="Arial Narrow" w:hAnsi="Arial Narrow" w:cs="Arial"/>
                <w:sz w:val="18"/>
                <w:szCs w:val="18"/>
              </w:rPr>
              <w:t>résili</w:t>
            </w:r>
            <w:r>
              <w:rPr>
                <w:rFonts w:ascii="Arial Narrow" w:hAnsi="Arial Narrow" w:cs="Arial"/>
                <w:sz w:val="18"/>
                <w:szCs w:val="18"/>
              </w:rPr>
              <w:t>é</w:t>
            </w:r>
            <w:r w:rsidRPr="000E3D2D">
              <w:rPr>
                <w:rFonts w:ascii="Arial Narrow" w:hAnsi="Arial Narrow" w:cs="Arial"/>
                <w:sz w:val="18"/>
                <w:szCs w:val="18"/>
              </w:rPr>
              <w:t xml:space="preserve"> dans les conditions prévues au CCAG applicable.</w:t>
            </w:r>
            <w:r>
              <w:rPr>
                <w:rFonts w:ascii="Arial Narrow" w:hAnsi="Arial Narrow" w:cs="Arial"/>
                <w:sz w:val="18"/>
                <w:szCs w:val="18"/>
              </w:rPr>
              <w:t xml:space="preserve"> En cas de résiliation pour motif d’intérêt général, le taux de l’indemnité de résiliation est fixé </w:t>
            </w:r>
            <w:proofErr w:type="gramStart"/>
            <w:r>
              <w:rPr>
                <w:rFonts w:ascii="Arial Narrow" w:hAnsi="Arial Narrow" w:cs="Arial"/>
                <w:sz w:val="18"/>
                <w:szCs w:val="18"/>
              </w:rPr>
              <w:t xml:space="preserve">à </w:t>
            </w:r>
            <w:r w:rsidRPr="007A2F01">
              <w:rPr>
                <w:rFonts w:ascii="Arial Narrow" w:hAnsi="Arial Narrow" w:cs="Arial"/>
                <w:sz w:val="18"/>
                <w:szCs w:val="18"/>
                <w:shd w:val="clear" w:color="auto" w:fill="DAEEF3" w:themeFill="accent5" w:themeFillTint="33"/>
              </w:rPr>
              <w:t xml:space="preserve"> 1</w:t>
            </w:r>
            <w:proofErr w:type="gramEnd"/>
            <w:r w:rsidRPr="007A2F01">
              <w:rPr>
                <w:rFonts w:ascii="Arial Narrow" w:hAnsi="Arial Narrow" w:cs="Arial"/>
                <w:sz w:val="18"/>
                <w:szCs w:val="18"/>
                <w:shd w:val="clear" w:color="auto" w:fill="DAEEF3" w:themeFill="accent5" w:themeFillTint="33"/>
              </w:rPr>
              <w:t xml:space="preserve"> %</w:t>
            </w:r>
            <w:r>
              <w:rPr>
                <w:rFonts w:ascii="Arial Narrow" w:hAnsi="Arial Narrow" w:cs="Arial"/>
                <w:sz w:val="18"/>
                <w:szCs w:val="18"/>
              </w:rPr>
              <w:t>.</w:t>
            </w:r>
          </w:p>
        </w:tc>
      </w:tr>
      <w:tr w:rsidR="00640EFF" w:rsidRPr="000E3D2D" w14:paraId="526CAC8B" w14:textId="77777777" w:rsidTr="00E327A5">
        <w:trPr>
          <w:gridAfter w:val="1"/>
          <w:wAfter w:w="94" w:type="dxa"/>
        </w:trPr>
        <w:tc>
          <w:tcPr>
            <w:tcW w:w="4820" w:type="dxa"/>
            <w:gridSpan w:val="14"/>
            <w:tcBorders>
              <w:top w:val="nil"/>
              <w:bottom w:val="nil"/>
            </w:tcBorders>
          </w:tcPr>
          <w:p w14:paraId="32CF368E" w14:textId="77777777" w:rsidR="00640EFF" w:rsidRPr="000E3D2D" w:rsidRDefault="00640EFF" w:rsidP="00640EFF">
            <w:pPr>
              <w:jc w:val="both"/>
              <w:rPr>
                <w:rFonts w:ascii="Arial Narrow" w:hAnsi="Arial Narrow" w:cs="Arial"/>
                <w:sz w:val="18"/>
                <w:szCs w:val="18"/>
              </w:rPr>
            </w:pPr>
            <w:r>
              <w:rPr>
                <w:rFonts w:ascii="Arial Narrow" w:hAnsi="Arial Narrow" w:cs="Arial"/>
                <w:sz w:val="18"/>
                <w:szCs w:val="18"/>
              </w:rPr>
              <w:t>Le marché /l’accord-cadre pourra également être résilié sans indemnité en cas de mise en œuvre de la clause de sauvegarde prévue à l’article 13 ci-avant.</w:t>
            </w:r>
          </w:p>
        </w:tc>
      </w:tr>
      <w:tr w:rsidR="00640EFF" w:rsidRPr="000E3D2D" w14:paraId="3C8D1602" w14:textId="77777777" w:rsidTr="00E327A5">
        <w:trPr>
          <w:gridAfter w:val="1"/>
          <w:wAfter w:w="94" w:type="dxa"/>
        </w:trPr>
        <w:tc>
          <w:tcPr>
            <w:tcW w:w="4820" w:type="dxa"/>
            <w:gridSpan w:val="14"/>
            <w:tcBorders>
              <w:top w:val="nil"/>
            </w:tcBorders>
          </w:tcPr>
          <w:p w14:paraId="2E242ADC" w14:textId="77777777" w:rsidR="00640EFF" w:rsidRPr="000E3D2D" w:rsidRDefault="00640EFF" w:rsidP="00640EFF">
            <w:pPr>
              <w:jc w:val="both"/>
              <w:rPr>
                <w:rFonts w:ascii="Arial Narrow" w:hAnsi="Arial Narrow" w:cs="Arial"/>
                <w:sz w:val="18"/>
                <w:szCs w:val="18"/>
              </w:rPr>
            </w:pPr>
            <w:r w:rsidRPr="000E3D2D">
              <w:rPr>
                <w:rFonts w:ascii="Arial Narrow" w:hAnsi="Arial Narrow" w:cs="Arial"/>
                <w:sz w:val="18"/>
                <w:szCs w:val="18"/>
              </w:rPr>
              <w:t>Le CNRS se réserve le droit de faire procéder par un tiers à l’exécution des prestations prévues par le marché</w:t>
            </w:r>
            <w:r>
              <w:rPr>
                <w:rFonts w:ascii="Arial Narrow" w:hAnsi="Arial Narrow" w:cs="Arial"/>
                <w:sz w:val="18"/>
                <w:szCs w:val="18"/>
              </w:rPr>
              <w:t xml:space="preserve"> /accord-cadre</w:t>
            </w:r>
            <w:r w:rsidRPr="000E3D2D">
              <w:rPr>
                <w:rFonts w:ascii="Arial Narrow" w:hAnsi="Arial Narrow" w:cs="Arial"/>
                <w:sz w:val="18"/>
                <w:szCs w:val="18"/>
              </w:rPr>
              <w:t>, aux frais et risques du TITULAIRE, soit en cas d’inexécution par ce dernier d’une prestation qui, par sa nature, ne peut souffrir aucun retard soit en cas de résiliation du marché prononcée pour faute du TITULAIRE.</w:t>
            </w:r>
          </w:p>
        </w:tc>
      </w:tr>
      <w:tr w:rsidR="00640EFF" w:rsidRPr="000E3D2D" w14:paraId="01ED70B4" w14:textId="77777777" w:rsidTr="00E327A5">
        <w:trPr>
          <w:gridAfter w:val="1"/>
          <w:wAfter w:w="94" w:type="dxa"/>
        </w:trPr>
        <w:tc>
          <w:tcPr>
            <w:tcW w:w="4820" w:type="dxa"/>
            <w:gridSpan w:val="14"/>
          </w:tcPr>
          <w:p w14:paraId="0B922DA3" w14:textId="77777777" w:rsidR="00640EFF" w:rsidRPr="000E3D2D" w:rsidRDefault="00640EFF" w:rsidP="00640EFF">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LITIGES</w:t>
            </w:r>
          </w:p>
        </w:tc>
      </w:tr>
      <w:tr w:rsidR="00640EFF" w:rsidRPr="000E3D2D" w14:paraId="4DD80735" w14:textId="77777777" w:rsidTr="00E327A5">
        <w:trPr>
          <w:gridAfter w:val="1"/>
          <w:wAfter w:w="94" w:type="dxa"/>
        </w:trPr>
        <w:tc>
          <w:tcPr>
            <w:tcW w:w="4820" w:type="dxa"/>
            <w:gridSpan w:val="14"/>
          </w:tcPr>
          <w:p w14:paraId="0D095C7F" w14:textId="77777777" w:rsidR="00640EFF" w:rsidRPr="000E3D2D" w:rsidRDefault="00640EFF" w:rsidP="00640EFF">
            <w:pPr>
              <w:jc w:val="both"/>
              <w:rPr>
                <w:rFonts w:ascii="Arial Narrow" w:hAnsi="Arial Narrow" w:cs="Arial"/>
                <w:sz w:val="18"/>
                <w:szCs w:val="18"/>
              </w:rPr>
            </w:pPr>
            <w:r w:rsidRPr="000E3D2D">
              <w:rPr>
                <w:rFonts w:ascii="Arial Narrow" w:hAnsi="Arial Narrow" w:cs="Arial"/>
                <w:sz w:val="18"/>
                <w:szCs w:val="18"/>
              </w:rPr>
              <w:t>Les contestations qui peuvent survenir entre le CNRS et le TITULAIRE ne peuvent être invoquées par ce dernier comme cause d’arrêt ou de suspension de la prestation.</w:t>
            </w:r>
          </w:p>
          <w:p w14:paraId="3B2E22F8" w14:textId="77777777" w:rsidR="00640EFF" w:rsidRPr="000E3D2D" w:rsidRDefault="00640EFF" w:rsidP="00640EFF">
            <w:pPr>
              <w:jc w:val="both"/>
              <w:rPr>
                <w:rFonts w:ascii="Arial Narrow" w:hAnsi="Arial Narrow" w:cs="Arial"/>
                <w:sz w:val="18"/>
                <w:szCs w:val="18"/>
              </w:rPr>
            </w:pPr>
            <w:r w:rsidRPr="000E3D2D">
              <w:rPr>
                <w:rFonts w:ascii="Arial Narrow" w:hAnsi="Arial Narrow" w:cs="Arial"/>
                <w:sz w:val="18"/>
                <w:szCs w:val="18"/>
              </w:rPr>
              <w:t>Les parties s’efforceront de résoudre leur différend à l’amiable.</w:t>
            </w:r>
          </w:p>
          <w:p w14:paraId="740062B7" w14:textId="77777777" w:rsidR="00640EFF" w:rsidRPr="000E3D2D" w:rsidRDefault="00640EFF" w:rsidP="00640EFF">
            <w:pPr>
              <w:jc w:val="both"/>
              <w:rPr>
                <w:rFonts w:ascii="Arial Narrow" w:hAnsi="Arial Narrow" w:cs="Arial"/>
                <w:sz w:val="18"/>
                <w:szCs w:val="18"/>
              </w:rPr>
            </w:pPr>
            <w:r w:rsidRPr="000E3D2D">
              <w:rPr>
                <w:rFonts w:ascii="Arial Narrow" w:hAnsi="Arial Narrow" w:cs="Arial"/>
                <w:sz w:val="18"/>
                <w:szCs w:val="18"/>
              </w:rPr>
              <w:t xml:space="preserve">En cas de litige, la loi française est seule applicable et </w:t>
            </w:r>
            <w:r>
              <w:rPr>
                <w:rFonts w:ascii="Arial Narrow" w:hAnsi="Arial Narrow" w:cs="Arial"/>
                <w:sz w:val="18"/>
                <w:szCs w:val="18"/>
              </w:rPr>
              <w:t xml:space="preserve">seul est compétent </w:t>
            </w:r>
            <w:r w:rsidRPr="000E3D2D">
              <w:rPr>
                <w:rFonts w:ascii="Arial Narrow" w:hAnsi="Arial Narrow" w:cs="Arial"/>
                <w:sz w:val="18"/>
                <w:szCs w:val="18"/>
              </w:rPr>
              <w:t xml:space="preserve">le tribunal administratif </w:t>
            </w:r>
            <w:sdt>
              <w:sdtPr>
                <w:rPr>
                  <w:rFonts w:ascii="Arial Narrow" w:hAnsi="Arial Narrow" w:cs="Arial"/>
                  <w:color w:val="00294B"/>
                  <w:sz w:val="18"/>
                  <w:szCs w:val="18"/>
                </w:rPr>
                <w:alias w:val="JURIDICTION"/>
                <w:tag w:val="JURIDICTION"/>
                <w:id w:val="-341705488"/>
                <w:placeholder>
                  <w:docPart w:val="241D44AF7D0D458393206E7E5C1A8958"/>
                </w:placeholder>
                <w:dropDownList>
                  <w:listItem w:value="Choisissez un élément."/>
                  <w:listItem w:displayText="de Strasbourg" w:value="de Strasbourg"/>
                  <w:listItem w:displayText="du lieu d'exécution des prestations" w:value="du lieu d'exécution des prestations"/>
                </w:dropDownList>
              </w:sdtPr>
              <w:sdtEndPr/>
              <w:sdtContent>
                <w:r>
                  <w:rPr>
                    <w:rFonts w:ascii="Arial Narrow" w:hAnsi="Arial Narrow" w:cs="Arial"/>
                    <w:color w:val="00294B"/>
                    <w:sz w:val="18"/>
                    <w:szCs w:val="18"/>
                  </w:rPr>
                  <w:t>de Strasbourg</w:t>
                </w:r>
              </w:sdtContent>
            </w:sdt>
            <w:r w:rsidRPr="000E3D2D">
              <w:rPr>
                <w:rFonts w:ascii="Arial Narrow" w:hAnsi="Arial Narrow" w:cs="Arial"/>
                <w:sz w:val="18"/>
                <w:szCs w:val="18"/>
              </w:rPr>
              <w:t>.</w:t>
            </w:r>
          </w:p>
        </w:tc>
      </w:tr>
      <w:tr w:rsidR="00640EFF" w:rsidRPr="000E3D2D" w14:paraId="5CE4A440" w14:textId="77777777" w:rsidTr="00E327A5">
        <w:trPr>
          <w:gridAfter w:val="1"/>
          <w:wAfter w:w="94" w:type="dxa"/>
        </w:trPr>
        <w:tc>
          <w:tcPr>
            <w:tcW w:w="4820" w:type="dxa"/>
            <w:gridSpan w:val="14"/>
          </w:tcPr>
          <w:p w14:paraId="7399587D" w14:textId="77777777" w:rsidR="00640EFF" w:rsidRPr="000E3D2D" w:rsidRDefault="00640EFF" w:rsidP="00640EFF">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DEROGATIONS AU CCAG</w:t>
            </w:r>
          </w:p>
        </w:tc>
      </w:tr>
      <w:tr w:rsidR="00640EFF" w:rsidRPr="000E3D2D" w14:paraId="62C6704C" w14:textId="77777777" w:rsidTr="00E327A5">
        <w:trPr>
          <w:gridAfter w:val="1"/>
          <w:wAfter w:w="94" w:type="dxa"/>
        </w:trPr>
        <w:tc>
          <w:tcPr>
            <w:tcW w:w="4820" w:type="dxa"/>
            <w:gridSpan w:val="14"/>
            <w:tcBorders>
              <w:bottom w:val="single" w:sz="4" w:space="0" w:color="auto"/>
            </w:tcBorders>
          </w:tcPr>
          <w:p w14:paraId="4A7E1A5E" w14:textId="77777777" w:rsidR="00640EFF" w:rsidRPr="000E3D2D" w:rsidRDefault="00640EFF" w:rsidP="00640EFF">
            <w:pPr>
              <w:spacing w:after="120"/>
              <w:jc w:val="both"/>
              <w:rPr>
                <w:rFonts w:ascii="Arial Narrow" w:hAnsi="Arial Narrow" w:cs="Arial"/>
                <w:sz w:val="18"/>
                <w:szCs w:val="18"/>
              </w:rPr>
            </w:pPr>
            <w:r w:rsidRPr="000E3D2D">
              <w:rPr>
                <w:rFonts w:ascii="Arial Narrow" w:hAnsi="Arial Narrow" w:cs="Arial"/>
                <w:sz w:val="18"/>
                <w:szCs w:val="18"/>
              </w:rPr>
              <w:t xml:space="preserve">Lorsque le présent marché </w:t>
            </w:r>
            <w:r>
              <w:rPr>
                <w:rFonts w:ascii="Arial Narrow" w:hAnsi="Arial Narrow" w:cs="Arial"/>
                <w:sz w:val="18"/>
                <w:szCs w:val="18"/>
              </w:rPr>
              <w:t xml:space="preserve">/ accord-cadre </w:t>
            </w:r>
            <w:r w:rsidRPr="000E3D2D">
              <w:rPr>
                <w:rFonts w:ascii="Arial Narrow" w:hAnsi="Arial Narrow" w:cs="Arial"/>
                <w:sz w:val="18"/>
                <w:szCs w:val="18"/>
              </w:rPr>
              <w:t>déroge au CCAG il est fait prioritairement application des clauses du présent marché</w:t>
            </w:r>
            <w:r>
              <w:rPr>
                <w:rFonts w:ascii="Arial Narrow" w:hAnsi="Arial Narrow" w:cs="Arial"/>
                <w:sz w:val="18"/>
                <w:szCs w:val="18"/>
              </w:rPr>
              <w:t xml:space="preserve"> / accord cadre</w:t>
            </w:r>
            <w:r w:rsidRPr="000E3D2D">
              <w:rPr>
                <w:rFonts w:ascii="Arial Narrow" w:hAnsi="Arial Narrow" w:cs="Arial"/>
                <w:sz w:val="18"/>
                <w:szCs w:val="18"/>
              </w:rPr>
              <w:t>. Il est également tenu compte, sauf stipulation contraire, des dérogations mentionnées aux CGA du CNRS</w:t>
            </w:r>
            <w:r>
              <w:rPr>
                <w:rFonts w:ascii="Arial Narrow" w:hAnsi="Arial Narrow" w:cs="Arial"/>
                <w:sz w:val="18"/>
                <w:szCs w:val="18"/>
              </w:rPr>
              <w:t xml:space="preserve"> lorsqu’elles sont applicables</w:t>
            </w:r>
            <w:r w:rsidRPr="000E3D2D">
              <w:rPr>
                <w:rFonts w:ascii="Arial Narrow" w:hAnsi="Arial Narrow" w:cs="Arial"/>
                <w:sz w:val="18"/>
                <w:szCs w:val="18"/>
              </w:rPr>
              <w:t>. Le présent marché</w:t>
            </w:r>
            <w:r>
              <w:rPr>
                <w:rFonts w:ascii="Arial Narrow" w:hAnsi="Arial Narrow" w:cs="Arial"/>
                <w:sz w:val="18"/>
                <w:szCs w:val="18"/>
              </w:rPr>
              <w:t xml:space="preserve"> /accord-cadre</w:t>
            </w:r>
            <w:r w:rsidRPr="000E3D2D">
              <w:rPr>
                <w:rFonts w:ascii="Arial Narrow" w:hAnsi="Arial Narrow" w:cs="Arial"/>
                <w:sz w:val="18"/>
                <w:szCs w:val="18"/>
              </w:rPr>
              <w:t xml:space="preserve"> déroge notamment</w:t>
            </w:r>
            <w:r>
              <w:rPr>
                <w:rFonts w:ascii="Arial Narrow" w:hAnsi="Arial Narrow" w:cs="Arial"/>
                <w:sz w:val="18"/>
                <w:szCs w:val="18"/>
              </w:rPr>
              <w:t>, pour les seules stipulations concernées,</w:t>
            </w:r>
            <w:r w:rsidRPr="000E3D2D">
              <w:rPr>
                <w:rFonts w:ascii="Arial Narrow" w:hAnsi="Arial Narrow" w:cs="Arial"/>
                <w:sz w:val="18"/>
                <w:szCs w:val="18"/>
              </w:rPr>
              <w:t xml:space="preserve"> aux articles suivants du CCAG :</w:t>
            </w:r>
          </w:p>
        </w:tc>
      </w:tr>
      <w:tr w:rsidR="00640EFF" w:rsidRPr="000E3D2D" w14:paraId="5611A445" w14:textId="77777777" w:rsidTr="00E327A5">
        <w:trPr>
          <w:gridAfter w:val="1"/>
          <w:wAfter w:w="94" w:type="dxa"/>
        </w:trPr>
        <w:tc>
          <w:tcPr>
            <w:tcW w:w="1985" w:type="dxa"/>
            <w:gridSpan w:val="7"/>
            <w:tcBorders>
              <w:top w:val="single" w:sz="4" w:space="0" w:color="auto"/>
              <w:left w:val="single" w:sz="4" w:space="0" w:color="auto"/>
              <w:bottom w:val="single" w:sz="4" w:space="0" w:color="auto"/>
              <w:right w:val="single" w:sz="4" w:space="0" w:color="auto"/>
            </w:tcBorders>
          </w:tcPr>
          <w:p w14:paraId="71CEFFE1" w14:textId="77777777" w:rsidR="00640EFF" w:rsidRPr="000E3D2D" w:rsidRDefault="00640EFF" w:rsidP="00640EFF">
            <w:pPr>
              <w:tabs>
                <w:tab w:val="left" w:leader="dot" w:pos="1843"/>
              </w:tabs>
              <w:jc w:val="center"/>
              <w:rPr>
                <w:rFonts w:ascii="Arial Narrow" w:hAnsi="Arial Narrow" w:cs="Arial"/>
                <w:sz w:val="18"/>
                <w:szCs w:val="18"/>
              </w:rPr>
            </w:pPr>
            <w:r w:rsidRPr="000E3D2D">
              <w:rPr>
                <w:rFonts w:ascii="Arial Narrow" w:hAnsi="Arial Narrow" w:cs="Arial"/>
                <w:sz w:val="18"/>
                <w:szCs w:val="18"/>
              </w:rPr>
              <w:t>Article(s) du présent marché</w:t>
            </w:r>
            <w:r>
              <w:rPr>
                <w:rFonts w:ascii="Arial Narrow" w:hAnsi="Arial Narrow" w:cs="Arial"/>
                <w:sz w:val="18"/>
                <w:szCs w:val="18"/>
              </w:rPr>
              <w:t xml:space="preserve"> / accord cadre</w:t>
            </w:r>
          </w:p>
        </w:tc>
        <w:tc>
          <w:tcPr>
            <w:tcW w:w="2835" w:type="dxa"/>
            <w:gridSpan w:val="7"/>
            <w:tcBorders>
              <w:top w:val="single" w:sz="4" w:space="0" w:color="auto"/>
              <w:left w:val="single" w:sz="4" w:space="0" w:color="auto"/>
              <w:bottom w:val="single" w:sz="4" w:space="0" w:color="auto"/>
              <w:right w:val="single" w:sz="4" w:space="0" w:color="auto"/>
            </w:tcBorders>
          </w:tcPr>
          <w:p w14:paraId="2D3B46A3" w14:textId="77777777" w:rsidR="00640EFF" w:rsidRPr="000E3D2D" w:rsidRDefault="00640EFF" w:rsidP="00640EFF">
            <w:pPr>
              <w:tabs>
                <w:tab w:val="left" w:leader="dot" w:pos="1843"/>
              </w:tabs>
              <w:jc w:val="center"/>
              <w:rPr>
                <w:rFonts w:ascii="Arial Narrow" w:hAnsi="Arial Narrow" w:cs="Arial"/>
                <w:sz w:val="18"/>
                <w:szCs w:val="18"/>
              </w:rPr>
            </w:pPr>
            <w:r w:rsidRPr="000E3D2D">
              <w:rPr>
                <w:rFonts w:ascii="Arial Narrow" w:hAnsi="Arial Narrow" w:cs="Arial"/>
                <w:sz w:val="18"/>
                <w:szCs w:val="18"/>
              </w:rPr>
              <w:t>Article(s) du CCAG applicable</w:t>
            </w:r>
          </w:p>
        </w:tc>
      </w:tr>
      <w:tr w:rsidR="00640EFF" w:rsidRPr="00C559BD" w14:paraId="59BC8787" w14:textId="77777777" w:rsidTr="00E327A5">
        <w:trPr>
          <w:gridAfter w:val="1"/>
          <w:wAfter w:w="94" w:type="dxa"/>
        </w:trPr>
        <w:tc>
          <w:tcPr>
            <w:tcW w:w="1985" w:type="dxa"/>
            <w:gridSpan w:val="7"/>
            <w:tcBorders>
              <w:top w:val="single" w:sz="4" w:space="0" w:color="auto"/>
              <w:left w:val="single" w:sz="4" w:space="0" w:color="auto"/>
              <w:bottom w:val="single" w:sz="4" w:space="0" w:color="auto"/>
              <w:right w:val="single" w:sz="4" w:space="0" w:color="auto"/>
            </w:tcBorders>
            <w:vAlign w:val="center"/>
          </w:tcPr>
          <w:p w14:paraId="7DD7C8B9" w14:textId="77777777" w:rsidR="00640EFF" w:rsidRDefault="00640EFF" w:rsidP="00640EFF">
            <w:pPr>
              <w:tabs>
                <w:tab w:val="left" w:leader="dot" w:pos="1843"/>
              </w:tabs>
              <w:jc w:val="center"/>
              <w:rPr>
                <w:rFonts w:ascii="Arial Narrow" w:hAnsi="Arial Narrow" w:cs="Arial"/>
                <w:sz w:val="18"/>
                <w:szCs w:val="18"/>
              </w:rPr>
            </w:pPr>
            <w:r>
              <w:rPr>
                <w:rFonts w:ascii="Arial Narrow" w:hAnsi="Arial Narrow" w:cs="Arial"/>
                <w:sz w:val="18"/>
                <w:szCs w:val="18"/>
              </w:rPr>
              <w:t>4.1</w:t>
            </w:r>
          </w:p>
        </w:tc>
        <w:tc>
          <w:tcPr>
            <w:tcW w:w="2835" w:type="dxa"/>
            <w:gridSpan w:val="7"/>
            <w:tcBorders>
              <w:top w:val="single" w:sz="4" w:space="0" w:color="auto"/>
              <w:left w:val="single" w:sz="4" w:space="0" w:color="auto"/>
              <w:bottom w:val="single" w:sz="4" w:space="0" w:color="auto"/>
              <w:right w:val="single" w:sz="4" w:space="0" w:color="auto"/>
            </w:tcBorders>
          </w:tcPr>
          <w:p w14:paraId="5A3C635B" w14:textId="77777777" w:rsidR="00640EFF" w:rsidRPr="00C559BD" w:rsidRDefault="00640EFF" w:rsidP="00640EFF">
            <w:pPr>
              <w:tabs>
                <w:tab w:val="left" w:leader="dot" w:pos="1843"/>
              </w:tabs>
              <w:jc w:val="center"/>
              <w:rPr>
                <w:rFonts w:ascii="Arial Narrow" w:hAnsi="Arial Narrow" w:cs="Arial"/>
                <w:sz w:val="18"/>
                <w:szCs w:val="18"/>
              </w:rPr>
            </w:pPr>
            <w:r>
              <w:rPr>
                <w:rFonts w:ascii="Arial Narrow" w:hAnsi="Arial Narrow" w:cs="Arial"/>
                <w:sz w:val="18"/>
                <w:szCs w:val="18"/>
              </w:rPr>
              <w:t>4.1</w:t>
            </w:r>
            <w:r w:rsidRPr="00B846DB">
              <w:rPr>
                <w:rFonts w:ascii="Arial Narrow" w:hAnsi="Arial Narrow" w:cs="Arial"/>
                <w:sz w:val="18"/>
                <w:szCs w:val="18"/>
              </w:rPr>
              <w:t xml:space="preserve">. </w:t>
            </w:r>
            <w:proofErr w:type="gramStart"/>
            <w:r w:rsidRPr="00B846DB">
              <w:rPr>
                <w:rFonts w:ascii="Arial Narrow" w:hAnsi="Arial Narrow" w:cs="Arial"/>
                <w:sz w:val="18"/>
                <w:szCs w:val="18"/>
              </w:rPr>
              <w:t>des</w:t>
            </w:r>
            <w:proofErr w:type="gramEnd"/>
            <w:r w:rsidRPr="00B846DB">
              <w:rPr>
                <w:rFonts w:ascii="Arial Narrow" w:hAnsi="Arial Narrow" w:cs="Arial"/>
                <w:sz w:val="18"/>
                <w:szCs w:val="18"/>
              </w:rPr>
              <w:t xml:space="preserve"> CCAG FCS, PI, TIC, TRVX et MI</w:t>
            </w:r>
          </w:p>
        </w:tc>
      </w:tr>
      <w:tr w:rsidR="00640EFF" w:rsidRPr="00C559BD" w14:paraId="00134439" w14:textId="77777777" w:rsidTr="00E327A5">
        <w:trPr>
          <w:gridAfter w:val="1"/>
          <w:wAfter w:w="94" w:type="dxa"/>
        </w:trPr>
        <w:tc>
          <w:tcPr>
            <w:tcW w:w="1985" w:type="dxa"/>
            <w:gridSpan w:val="7"/>
            <w:tcBorders>
              <w:top w:val="single" w:sz="4" w:space="0" w:color="auto"/>
              <w:left w:val="single" w:sz="4" w:space="0" w:color="auto"/>
              <w:bottom w:val="single" w:sz="4" w:space="0" w:color="auto"/>
              <w:right w:val="single" w:sz="4" w:space="0" w:color="auto"/>
            </w:tcBorders>
            <w:vAlign w:val="center"/>
          </w:tcPr>
          <w:p w14:paraId="30A82E58" w14:textId="77777777" w:rsidR="00640EFF" w:rsidRPr="000E3D2D" w:rsidRDefault="00640EFF" w:rsidP="00640EFF">
            <w:pPr>
              <w:tabs>
                <w:tab w:val="left" w:leader="dot" w:pos="1843"/>
              </w:tabs>
              <w:jc w:val="center"/>
              <w:rPr>
                <w:rFonts w:ascii="Arial Narrow" w:hAnsi="Arial Narrow" w:cs="Arial"/>
                <w:sz w:val="18"/>
                <w:szCs w:val="18"/>
              </w:rPr>
            </w:pPr>
            <w:r>
              <w:rPr>
                <w:rFonts w:ascii="Arial Narrow" w:hAnsi="Arial Narrow" w:cs="Arial"/>
                <w:sz w:val="18"/>
                <w:szCs w:val="18"/>
              </w:rPr>
              <w:t>4</w:t>
            </w:r>
            <w:r w:rsidRPr="000E3D2D">
              <w:rPr>
                <w:rFonts w:ascii="Arial Narrow" w:hAnsi="Arial Narrow" w:cs="Arial"/>
                <w:sz w:val="18"/>
                <w:szCs w:val="18"/>
              </w:rPr>
              <w:t>.2.</w:t>
            </w:r>
          </w:p>
        </w:tc>
        <w:tc>
          <w:tcPr>
            <w:tcW w:w="2835" w:type="dxa"/>
            <w:gridSpan w:val="7"/>
            <w:tcBorders>
              <w:top w:val="single" w:sz="4" w:space="0" w:color="auto"/>
              <w:left w:val="single" w:sz="4" w:space="0" w:color="auto"/>
              <w:bottom w:val="single" w:sz="4" w:space="0" w:color="auto"/>
              <w:right w:val="single" w:sz="4" w:space="0" w:color="auto"/>
            </w:tcBorders>
          </w:tcPr>
          <w:p w14:paraId="3F06B9D0" w14:textId="77777777" w:rsidR="00640EFF" w:rsidRPr="00C559BD" w:rsidRDefault="00640EFF" w:rsidP="00640EFF">
            <w:pPr>
              <w:tabs>
                <w:tab w:val="left" w:leader="dot" w:pos="1843"/>
              </w:tabs>
              <w:jc w:val="center"/>
              <w:rPr>
                <w:rFonts w:ascii="Arial Narrow" w:hAnsi="Arial Narrow" w:cs="Arial"/>
                <w:sz w:val="18"/>
                <w:szCs w:val="18"/>
              </w:rPr>
            </w:pPr>
            <w:r w:rsidRPr="00C559BD">
              <w:rPr>
                <w:rFonts w:ascii="Arial Narrow" w:hAnsi="Arial Narrow" w:cs="Arial"/>
                <w:sz w:val="18"/>
                <w:szCs w:val="18"/>
              </w:rPr>
              <w:t xml:space="preserve">4.2. </w:t>
            </w:r>
            <w:proofErr w:type="gramStart"/>
            <w:r w:rsidRPr="00C559BD">
              <w:rPr>
                <w:rFonts w:ascii="Arial Narrow" w:hAnsi="Arial Narrow" w:cs="Arial"/>
                <w:sz w:val="18"/>
                <w:szCs w:val="18"/>
              </w:rPr>
              <w:t>des</w:t>
            </w:r>
            <w:proofErr w:type="gramEnd"/>
            <w:r w:rsidRPr="00C559BD">
              <w:rPr>
                <w:rFonts w:ascii="Arial Narrow" w:hAnsi="Arial Narrow" w:cs="Arial"/>
                <w:sz w:val="18"/>
                <w:szCs w:val="18"/>
              </w:rPr>
              <w:t xml:space="preserve"> CCAG FCS, PI, TIC, TRVX et MI</w:t>
            </w:r>
          </w:p>
        </w:tc>
      </w:tr>
      <w:tr w:rsidR="00640EFF" w:rsidRPr="000E3D2D" w14:paraId="031FEFF7" w14:textId="77777777" w:rsidTr="00E327A5">
        <w:trPr>
          <w:gridAfter w:val="1"/>
          <w:wAfter w:w="94" w:type="dxa"/>
          <w:trHeight w:val="469"/>
        </w:trPr>
        <w:tc>
          <w:tcPr>
            <w:tcW w:w="1985" w:type="dxa"/>
            <w:gridSpan w:val="7"/>
            <w:tcBorders>
              <w:top w:val="single" w:sz="4" w:space="0" w:color="auto"/>
              <w:left w:val="single" w:sz="4" w:space="0" w:color="auto"/>
              <w:bottom w:val="single" w:sz="4" w:space="0" w:color="auto"/>
              <w:right w:val="single" w:sz="4" w:space="0" w:color="auto"/>
            </w:tcBorders>
            <w:vAlign w:val="center"/>
          </w:tcPr>
          <w:p w14:paraId="7E2CE225" w14:textId="77777777" w:rsidR="00640EFF" w:rsidRPr="000E3D2D" w:rsidRDefault="00640EFF" w:rsidP="00640EFF">
            <w:pPr>
              <w:tabs>
                <w:tab w:val="left" w:leader="dot" w:pos="1843"/>
              </w:tabs>
              <w:jc w:val="center"/>
              <w:rPr>
                <w:rFonts w:ascii="Arial Narrow" w:hAnsi="Arial Narrow" w:cs="Arial"/>
                <w:sz w:val="18"/>
                <w:szCs w:val="18"/>
              </w:rPr>
            </w:pPr>
            <w:r w:rsidRPr="000E3D2D">
              <w:rPr>
                <w:rFonts w:ascii="Arial Narrow" w:hAnsi="Arial Narrow" w:cs="Arial"/>
                <w:sz w:val="18"/>
                <w:szCs w:val="18"/>
              </w:rPr>
              <w:t>7</w:t>
            </w:r>
          </w:p>
        </w:tc>
        <w:tc>
          <w:tcPr>
            <w:tcW w:w="2835" w:type="dxa"/>
            <w:gridSpan w:val="7"/>
            <w:tcBorders>
              <w:top w:val="single" w:sz="4" w:space="0" w:color="auto"/>
              <w:left w:val="single" w:sz="4" w:space="0" w:color="auto"/>
              <w:bottom w:val="single" w:sz="4" w:space="0" w:color="auto"/>
              <w:right w:val="single" w:sz="4" w:space="0" w:color="auto"/>
            </w:tcBorders>
          </w:tcPr>
          <w:p w14:paraId="1AECA26D" w14:textId="77777777" w:rsidR="00640EFF" w:rsidRPr="000E3D2D" w:rsidRDefault="00640EFF" w:rsidP="00640EFF">
            <w:pPr>
              <w:tabs>
                <w:tab w:val="left" w:leader="dot" w:pos="1843"/>
              </w:tabs>
              <w:jc w:val="center"/>
              <w:rPr>
                <w:rFonts w:ascii="Arial Narrow" w:hAnsi="Arial Narrow" w:cs="Arial"/>
                <w:sz w:val="18"/>
                <w:szCs w:val="18"/>
              </w:rPr>
            </w:pPr>
            <w:r w:rsidRPr="000E3D2D">
              <w:rPr>
                <w:rFonts w:ascii="Arial Narrow" w:hAnsi="Arial Narrow" w:cs="Arial"/>
                <w:sz w:val="18"/>
                <w:szCs w:val="18"/>
              </w:rPr>
              <w:t xml:space="preserve">14.1. </w:t>
            </w:r>
            <w:proofErr w:type="gramStart"/>
            <w:r>
              <w:rPr>
                <w:rFonts w:ascii="Arial Narrow" w:hAnsi="Arial Narrow" w:cs="Arial"/>
                <w:sz w:val="18"/>
                <w:szCs w:val="18"/>
              </w:rPr>
              <w:t>des</w:t>
            </w:r>
            <w:proofErr w:type="gramEnd"/>
            <w:r>
              <w:rPr>
                <w:rFonts w:ascii="Arial Narrow" w:hAnsi="Arial Narrow" w:cs="Arial"/>
                <w:sz w:val="18"/>
                <w:szCs w:val="18"/>
              </w:rPr>
              <w:t xml:space="preserve"> CCAG </w:t>
            </w:r>
            <w:r w:rsidRPr="000E3D2D">
              <w:rPr>
                <w:rFonts w:ascii="Arial Narrow" w:hAnsi="Arial Narrow" w:cs="Arial"/>
                <w:sz w:val="18"/>
                <w:szCs w:val="18"/>
              </w:rPr>
              <w:t>FCS, PI et TIC</w:t>
            </w:r>
            <w:r>
              <w:rPr>
                <w:rFonts w:ascii="Arial Narrow" w:hAnsi="Arial Narrow" w:cs="Arial"/>
                <w:sz w:val="18"/>
                <w:szCs w:val="18"/>
              </w:rPr>
              <w:t xml:space="preserve">, </w:t>
            </w:r>
            <w:r w:rsidRPr="000E3D2D">
              <w:rPr>
                <w:rFonts w:ascii="Arial Narrow" w:hAnsi="Arial Narrow" w:cs="Arial"/>
                <w:sz w:val="18"/>
                <w:szCs w:val="18"/>
              </w:rPr>
              <w:t xml:space="preserve">20. </w:t>
            </w:r>
            <w:r>
              <w:rPr>
                <w:rFonts w:ascii="Arial Narrow" w:hAnsi="Arial Narrow" w:cs="Arial"/>
                <w:sz w:val="18"/>
                <w:szCs w:val="18"/>
              </w:rPr>
              <w:t xml:space="preserve">du </w:t>
            </w:r>
            <w:r w:rsidRPr="000E3D2D">
              <w:rPr>
                <w:rFonts w:ascii="Arial Narrow" w:hAnsi="Arial Narrow" w:cs="Arial"/>
                <w:sz w:val="18"/>
                <w:szCs w:val="18"/>
              </w:rPr>
              <w:t>CCAG-TRVX</w:t>
            </w:r>
            <w:r>
              <w:rPr>
                <w:rFonts w:ascii="Arial Narrow" w:hAnsi="Arial Narrow" w:cs="Arial"/>
                <w:sz w:val="18"/>
                <w:szCs w:val="18"/>
              </w:rPr>
              <w:t xml:space="preserve"> et </w:t>
            </w:r>
            <w:r w:rsidRPr="000E3D2D">
              <w:rPr>
                <w:rFonts w:ascii="Arial Narrow" w:hAnsi="Arial Narrow" w:cs="Arial"/>
                <w:sz w:val="18"/>
                <w:szCs w:val="18"/>
              </w:rPr>
              <w:t xml:space="preserve">15.1. </w:t>
            </w:r>
            <w:proofErr w:type="gramStart"/>
            <w:r>
              <w:rPr>
                <w:rFonts w:ascii="Arial Narrow" w:hAnsi="Arial Narrow" w:cs="Arial"/>
                <w:sz w:val="18"/>
                <w:szCs w:val="18"/>
              </w:rPr>
              <w:t>du</w:t>
            </w:r>
            <w:proofErr w:type="gramEnd"/>
            <w:r>
              <w:rPr>
                <w:rFonts w:ascii="Arial Narrow" w:hAnsi="Arial Narrow" w:cs="Arial"/>
                <w:sz w:val="18"/>
                <w:szCs w:val="18"/>
              </w:rPr>
              <w:t xml:space="preserve"> </w:t>
            </w:r>
            <w:r w:rsidRPr="000E3D2D">
              <w:rPr>
                <w:rFonts w:ascii="Arial Narrow" w:hAnsi="Arial Narrow" w:cs="Arial"/>
                <w:sz w:val="18"/>
                <w:szCs w:val="18"/>
              </w:rPr>
              <w:t>CCAG-MI</w:t>
            </w:r>
          </w:p>
        </w:tc>
      </w:tr>
      <w:tr w:rsidR="00640EFF" w:rsidRPr="000E3D2D" w14:paraId="13227CDA" w14:textId="77777777" w:rsidTr="00E327A5">
        <w:trPr>
          <w:gridAfter w:val="1"/>
          <w:wAfter w:w="94" w:type="dxa"/>
          <w:trHeight w:val="381"/>
        </w:trPr>
        <w:tc>
          <w:tcPr>
            <w:tcW w:w="1985" w:type="dxa"/>
            <w:gridSpan w:val="7"/>
            <w:tcBorders>
              <w:top w:val="single" w:sz="4" w:space="0" w:color="auto"/>
              <w:left w:val="single" w:sz="4" w:space="0" w:color="auto"/>
              <w:bottom w:val="single" w:sz="4" w:space="0" w:color="auto"/>
              <w:right w:val="single" w:sz="4" w:space="0" w:color="auto"/>
            </w:tcBorders>
            <w:vAlign w:val="center"/>
          </w:tcPr>
          <w:p w14:paraId="7B458B54" w14:textId="77777777" w:rsidR="00640EFF" w:rsidRPr="006F59D2" w:rsidRDefault="00640EFF" w:rsidP="00640EFF">
            <w:pPr>
              <w:tabs>
                <w:tab w:val="left" w:leader="dot" w:pos="1843"/>
              </w:tabs>
              <w:spacing w:before="120"/>
              <w:jc w:val="center"/>
              <w:rPr>
                <w:rFonts w:ascii="Arial Narrow" w:hAnsi="Arial Narrow" w:cs="Arial"/>
                <w:sz w:val="18"/>
                <w:szCs w:val="18"/>
              </w:rPr>
            </w:pPr>
            <w:r w:rsidRPr="006F59D2">
              <w:rPr>
                <w:rFonts w:ascii="Arial Narrow" w:hAnsi="Arial Narrow" w:cs="Arial"/>
                <w:sz w:val="18"/>
                <w:szCs w:val="18"/>
              </w:rPr>
              <w:t>17</w:t>
            </w:r>
          </w:p>
        </w:tc>
        <w:tc>
          <w:tcPr>
            <w:tcW w:w="2835" w:type="dxa"/>
            <w:gridSpan w:val="7"/>
            <w:tcBorders>
              <w:top w:val="single" w:sz="4" w:space="0" w:color="auto"/>
              <w:left w:val="single" w:sz="4" w:space="0" w:color="auto"/>
              <w:bottom w:val="single" w:sz="4" w:space="0" w:color="auto"/>
              <w:right w:val="single" w:sz="4" w:space="0" w:color="auto"/>
            </w:tcBorders>
            <w:vAlign w:val="center"/>
          </w:tcPr>
          <w:p w14:paraId="35FF02FD" w14:textId="77777777" w:rsidR="00640EFF" w:rsidRPr="006F59D2" w:rsidRDefault="00640EFF" w:rsidP="00640EFF">
            <w:pPr>
              <w:tabs>
                <w:tab w:val="left" w:leader="dot" w:pos="1843"/>
              </w:tabs>
              <w:spacing w:before="120"/>
              <w:jc w:val="center"/>
              <w:rPr>
                <w:rFonts w:ascii="Arial Narrow" w:hAnsi="Arial Narrow" w:cs="Arial"/>
                <w:sz w:val="18"/>
                <w:szCs w:val="18"/>
              </w:rPr>
            </w:pPr>
            <w:r w:rsidRPr="006F59D2">
              <w:rPr>
                <w:rFonts w:ascii="Arial Narrow" w:hAnsi="Arial Narrow" w:cs="Arial"/>
                <w:sz w:val="18"/>
                <w:szCs w:val="18"/>
              </w:rPr>
              <w:t>22.3</w:t>
            </w:r>
            <w:r>
              <w:rPr>
                <w:rFonts w:ascii="Arial Narrow" w:hAnsi="Arial Narrow" w:cs="Arial"/>
                <w:sz w:val="18"/>
                <w:szCs w:val="18"/>
              </w:rPr>
              <w:t>, 23.1</w:t>
            </w:r>
            <w:r w:rsidRPr="006F59D2">
              <w:rPr>
                <w:rFonts w:ascii="Arial Narrow" w:hAnsi="Arial Narrow" w:cs="Arial"/>
                <w:sz w:val="18"/>
                <w:szCs w:val="18"/>
              </w:rPr>
              <w:t xml:space="preserve"> du CCAG FCS</w:t>
            </w:r>
          </w:p>
        </w:tc>
      </w:tr>
    </w:tbl>
    <w:p w14:paraId="2D1C81FA" w14:textId="77777777" w:rsidR="00B33248" w:rsidRPr="00FE42FB" w:rsidRDefault="00E942CE" w:rsidP="0036525D">
      <w:pPr>
        <w:spacing w:before="120" w:after="120"/>
        <w:jc w:val="both"/>
        <w:rPr>
          <w:rFonts w:ascii="Arial Narrow" w:hAnsi="Arial Narrow" w:cs="Arial"/>
          <w:sz w:val="18"/>
          <w:szCs w:val="18"/>
        </w:rPr>
      </w:pPr>
      <w:r w:rsidRPr="00FE42FB">
        <w:rPr>
          <w:rFonts w:ascii="Arial Narrow" w:hAnsi="Arial Narrow" w:cs="Arial"/>
          <w:sz w:val="18"/>
          <w:szCs w:val="18"/>
        </w:rPr>
        <w:t>Fait en 1 exemplaire original</w:t>
      </w:r>
      <w:r w:rsidR="00FE42FB" w:rsidRPr="00FE42FB">
        <w:rPr>
          <w:rFonts w:ascii="Arial Narrow" w:hAnsi="Arial Narrow" w:cs="Arial"/>
          <w:sz w:val="18"/>
          <w:szCs w:val="18"/>
        </w:rPr>
        <w:t xml:space="preserve">. En cas de contestation, l’exemplaire conservé par le CNRS fait </w:t>
      </w:r>
      <w:proofErr w:type="gramStart"/>
      <w:r w:rsidR="00FE42FB" w:rsidRPr="00FE42FB">
        <w:rPr>
          <w:rFonts w:ascii="Arial Narrow" w:hAnsi="Arial Narrow" w:cs="Arial"/>
          <w:sz w:val="18"/>
          <w:szCs w:val="18"/>
        </w:rPr>
        <w:t>seul foi</w:t>
      </w:r>
      <w:proofErr w:type="gramEnd"/>
      <w:r w:rsidR="00FE42FB" w:rsidRPr="00FE42FB">
        <w:rPr>
          <w:rFonts w:ascii="Arial Narrow" w:hAnsi="Arial Narrow" w:cs="Arial"/>
          <w:sz w:val="18"/>
          <w:szCs w:val="18"/>
        </w:rPr>
        <w:t xml:space="preserve">. </w:t>
      </w:r>
    </w:p>
    <w:p w14:paraId="39B311F0" w14:textId="77777777" w:rsidR="00E813C1" w:rsidRPr="0036525D" w:rsidRDefault="00E813C1" w:rsidP="0036525D">
      <w:pPr>
        <w:spacing w:before="120" w:after="120"/>
        <w:rPr>
          <w:rFonts w:ascii="Arial Narrow" w:hAnsi="Arial Narrow" w:cs="Arial"/>
          <w:sz w:val="22"/>
          <w:szCs w:val="22"/>
        </w:rPr>
        <w:sectPr w:rsidR="00E813C1" w:rsidRPr="0036525D" w:rsidSect="00CD4ACA">
          <w:type w:val="continuous"/>
          <w:pgSz w:w="11906" w:h="16838" w:code="9"/>
          <w:pgMar w:top="737" w:right="851" w:bottom="737" w:left="851" w:header="397" w:footer="397" w:gutter="0"/>
          <w:cols w:num="2" w:space="708" w:equalWidth="0">
            <w:col w:w="4748" w:space="708"/>
            <w:col w:w="4748"/>
          </w:cols>
          <w:docGrid w:linePitch="360"/>
        </w:sectPr>
      </w:pPr>
    </w:p>
    <w:p w14:paraId="25C3EDEB" w14:textId="77777777" w:rsidR="00F1003B" w:rsidRPr="00E56323" w:rsidRDefault="00F1003B" w:rsidP="00AB1E7A">
      <w:pPr>
        <w:tabs>
          <w:tab w:val="left" w:pos="4678"/>
          <w:tab w:val="left" w:pos="6946"/>
        </w:tabs>
        <w:spacing w:before="120"/>
        <w:rPr>
          <w:rFonts w:ascii="Arial Narrow" w:hAnsi="Arial Narrow" w:cs="Arial"/>
          <w:sz w:val="16"/>
          <w:szCs w:val="16"/>
        </w:rPr>
      </w:pPr>
    </w:p>
    <w:tbl>
      <w:tblPr>
        <w:tblStyle w:val="Grilledutableau"/>
        <w:tblW w:w="5000" w:type="pct"/>
        <w:tblLook w:val="04A0" w:firstRow="1" w:lastRow="0" w:firstColumn="1" w:lastColumn="0" w:noHBand="0" w:noVBand="1"/>
      </w:tblPr>
      <w:tblGrid>
        <w:gridCol w:w="3851"/>
        <w:gridCol w:w="6343"/>
      </w:tblGrid>
      <w:tr w:rsidR="004333E2" w:rsidRPr="00176133" w14:paraId="643B1499" w14:textId="77777777" w:rsidTr="007D30B3">
        <w:tc>
          <w:tcPr>
            <w:tcW w:w="5000" w:type="pct"/>
            <w:gridSpan w:val="2"/>
            <w:shd w:val="clear" w:color="auto" w:fill="F2DBDB" w:themeFill="accent2" w:themeFillTint="33"/>
          </w:tcPr>
          <w:p w14:paraId="688B2005" w14:textId="77777777" w:rsidR="009A7415" w:rsidRPr="001E093D" w:rsidRDefault="004333E2" w:rsidP="009777C4">
            <w:pPr>
              <w:tabs>
                <w:tab w:val="left" w:leader="dot" w:pos="1843"/>
              </w:tabs>
              <w:jc w:val="both"/>
              <w:rPr>
                <w:rFonts w:ascii="Arial Narrow" w:hAnsi="Arial Narrow" w:cs="Arial"/>
                <w:sz w:val="18"/>
                <w:szCs w:val="20"/>
              </w:rPr>
            </w:pPr>
            <w:r w:rsidRPr="000A64F5">
              <w:rPr>
                <w:rFonts w:ascii="Arial Narrow" w:hAnsi="Arial Narrow" w:cs="Arial"/>
                <w:sz w:val="20"/>
                <w:szCs w:val="20"/>
              </w:rPr>
              <w:t xml:space="preserve">Le TITULAIRE </w:t>
            </w:r>
            <w:r w:rsidR="00A857C2" w:rsidRPr="000A64F5">
              <w:rPr>
                <w:rFonts w:ascii="Arial Narrow" w:hAnsi="Arial Narrow" w:cs="Arial"/>
                <w:sz w:val="20"/>
                <w:szCs w:val="20"/>
              </w:rPr>
              <w:fldChar w:fldCharType="begin">
                <w:ffData>
                  <w:name w:val="CaseACocher31"/>
                  <w:enabled/>
                  <w:calcOnExit w:val="0"/>
                  <w:checkBox>
                    <w:sizeAuto/>
                    <w:default w:val="0"/>
                  </w:checkBox>
                </w:ffData>
              </w:fldChar>
            </w:r>
            <w:r w:rsidRPr="000A64F5">
              <w:rPr>
                <w:rFonts w:ascii="Arial Narrow" w:hAnsi="Arial Narrow" w:cs="Arial"/>
                <w:sz w:val="20"/>
                <w:szCs w:val="20"/>
              </w:rPr>
              <w:instrText xml:space="preserve"> FORMCHECKBOX </w:instrText>
            </w:r>
            <w:r w:rsidR="00A05D3D">
              <w:rPr>
                <w:rFonts w:ascii="Arial Narrow" w:hAnsi="Arial Narrow" w:cs="Arial"/>
                <w:sz w:val="20"/>
                <w:szCs w:val="20"/>
              </w:rPr>
            </w:r>
            <w:r w:rsidR="00A05D3D">
              <w:rPr>
                <w:rFonts w:ascii="Arial Narrow" w:hAnsi="Arial Narrow" w:cs="Arial"/>
                <w:sz w:val="20"/>
                <w:szCs w:val="20"/>
              </w:rPr>
              <w:fldChar w:fldCharType="separate"/>
            </w:r>
            <w:r w:rsidR="00A857C2" w:rsidRPr="000A64F5">
              <w:rPr>
                <w:rFonts w:ascii="Arial Narrow" w:hAnsi="Arial Narrow" w:cs="Arial"/>
                <w:sz w:val="20"/>
                <w:szCs w:val="20"/>
              </w:rPr>
              <w:fldChar w:fldCharType="end"/>
            </w:r>
            <w:r w:rsidRPr="000A64F5">
              <w:rPr>
                <w:rFonts w:ascii="Arial Narrow" w:hAnsi="Arial Narrow" w:cs="Arial"/>
                <w:sz w:val="20"/>
                <w:szCs w:val="20"/>
              </w:rPr>
              <w:t xml:space="preserve"> </w:t>
            </w:r>
            <w:r w:rsidR="00802C54" w:rsidRPr="000A64F5">
              <w:rPr>
                <w:rFonts w:ascii="Arial Narrow" w:hAnsi="Arial Narrow" w:cs="Arial"/>
                <w:sz w:val="20"/>
                <w:szCs w:val="20"/>
              </w:rPr>
              <w:t xml:space="preserve">accepte </w:t>
            </w:r>
            <w:r w:rsidRPr="000A64F5">
              <w:rPr>
                <w:rFonts w:ascii="Arial Narrow" w:hAnsi="Arial Narrow" w:cs="Arial"/>
                <w:sz w:val="20"/>
                <w:szCs w:val="20"/>
              </w:rPr>
              <w:t xml:space="preserve">/ </w:t>
            </w:r>
            <w:r w:rsidR="00A857C2" w:rsidRPr="000A64F5">
              <w:rPr>
                <w:rFonts w:ascii="Arial Narrow" w:hAnsi="Arial Narrow" w:cs="Arial"/>
                <w:sz w:val="20"/>
                <w:szCs w:val="20"/>
              </w:rPr>
              <w:fldChar w:fldCharType="begin">
                <w:ffData>
                  <w:name w:val="CaseACocher32"/>
                  <w:enabled/>
                  <w:calcOnExit w:val="0"/>
                  <w:checkBox>
                    <w:sizeAuto/>
                    <w:default w:val="0"/>
                  </w:checkBox>
                </w:ffData>
              </w:fldChar>
            </w:r>
            <w:r w:rsidRPr="000A64F5">
              <w:rPr>
                <w:rFonts w:ascii="Arial Narrow" w:hAnsi="Arial Narrow" w:cs="Arial"/>
                <w:sz w:val="20"/>
                <w:szCs w:val="20"/>
              </w:rPr>
              <w:instrText xml:space="preserve"> FORMCHECKBOX </w:instrText>
            </w:r>
            <w:r w:rsidR="00A05D3D">
              <w:rPr>
                <w:rFonts w:ascii="Arial Narrow" w:hAnsi="Arial Narrow" w:cs="Arial"/>
                <w:sz w:val="20"/>
                <w:szCs w:val="20"/>
              </w:rPr>
            </w:r>
            <w:r w:rsidR="00A05D3D">
              <w:rPr>
                <w:rFonts w:ascii="Arial Narrow" w:hAnsi="Arial Narrow" w:cs="Arial"/>
                <w:sz w:val="20"/>
                <w:szCs w:val="20"/>
              </w:rPr>
              <w:fldChar w:fldCharType="separate"/>
            </w:r>
            <w:r w:rsidR="00A857C2" w:rsidRPr="000A64F5">
              <w:rPr>
                <w:rFonts w:ascii="Arial Narrow" w:hAnsi="Arial Narrow" w:cs="Arial"/>
                <w:sz w:val="20"/>
                <w:szCs w:val="20"/>
              </w:rPr>
              <w:fldChar w:fldCharType="end"/>
            </w:r>
            <w:r w:rsidRPr="000A64F5">
              <w:rPr>
                <w:rFonts w:ascii="Arial Narrow" w:hAnsi="Arial Narrow" w:cs="Arial"/>
                <w:sz w:val="20"/>
                <w:szCs w:val="20"/>
              </w:rPr>
              <w:t xml:space="preserve"> </w:t>
            </w:r>
            <w:r w:rsidR="00802C54" w:rsidRPr="000A64F5">
              <w:rPr>
                <w:rFonts w:ascii="Arial Narrow" w:hAnsi="Arial Narrow" w:cs="Arial"/>
                <w:sz w:val="20"/>
                <w:szCs w:val="20"/>
              </w:rPr>
              <w:t xml:space="preserve">refuse </w:t>
            </w:r>
            <w:r w:rsidRPr="000A64F5">
              <w:rPr>
                <w:rFonts w:ascii="Arial Narrow" w:hAnsi="Arial Narrow" w:cs="Arial"/>
                <w:sz w:val="20"/>
                <w:szCs w:val="20"/>
              </w:rPr>
              <w:t>l’avance mentionnée à l’article 11</w:t>
            </w:r>
            <w:r w:rsidR="00BA4A08">
              <w:rPr>
                <w:rFonts w:ascii="Arial Narrow" w:hAnsi="Arial Narrow" w:cs="Arial"/>
                <w:sz w:val="20"/>
                <w:szCs w:val="20"/>
              </w:rPr>
              <w:t>.</w:t>
            </w:r>
            <w:r w:rsidR="00800F5F">
              <w:rPr>
                <w:rFonts w:ascii="Arial Narrow" w:hAnsi="Arial Narrow" w:cs="Arial"/>
                <w:sz w:val="20"/>
                <w:szCs w:val="20"/>
              </w:rPr>
              <w:t xml:space="preserve"> </w:t>
            </w:r>
            <w:r w:rsidRPr="001E093D">
              <w:rPr>
                <w:rFonts w:ascii="Arial Narrow" w:hAnsi="Arial Narrow"/>
                <w:sz w:val="18"/>
                <w:szCs w:val="20"/>
              </w:rPr>
              <w:t xml:space="preserve">La case </w:t>
            </w:r>
            <w:r w:rsidR="00036035" w:rsidRPr="001E093D">
              <w:rPr>
                <w:rFonts w:ascii="Arial Narrow" w:hAnsi="Arial Narrow"/>
                <w:sz w:val="18"/>
                <w:szCs w:val="20"/>
              </w:rPr>
              <w:t>ci-</w:t>
            </w:r>
            <w:r w:rsidR="009777C4" w:rsidRPr="001E093D">
              <w:rPr>
                <w:rFonts w:ascii="Arial Narrow" w:hAnsi="Arial Narrow"/>
                <w:sz w:val="18"/>
                <w:szCs w:val="20"/>
              </w:rPr>
              <w:t>avant</w:t>
            </w:r>
            <w:r w:rsidR="00036035" w:rsidRPr="001E093D">
              <w:rPr>
                <w:rFonts w:ascii="Arial Narrow" w:hAnsi="Arial Narrow"/>
                <w:sz w:val="18"/>
                <w:szCs w:val="20"/>
              </w:rPr>
              <w:t xml:space="preserve"> </w:t>
            </w:r>
            <w:r w:rsidRPr="001E093D">
              <w:rPr>
                <w:rFonts w:ascii="Arial Narrow" w:hAnsi="Arial Narrow"/>
                <w:sz w:val="18"/>
                <w:szCs w:val="20"/>
              </w:rPr>
              <w:t xml:space="preserve">cochée par le </w:t>
            </w:r>
            <w:r w:rsidR="00036035" w:rsidRPr="001E093D">
              <w:rPr>
                <w:rFonts w:ascii="Arial Narrow" w:hAnsi="Arial Narrow"/>
                <w:sz w:val="18"/>
                <w:szCs w:val="20"/>
              </w:rPr>
              <w:t>TITULAIRE</w:t>
            </w:r>
            <w:r w:rsidRPr="001E093D">
              <w:rPr>
                <w:rFonts w:ascii="Arial Narrow" w:hAnsi="Arial Narrow"/>
                <w:sz w:val="18"/>
                <w:szCs w:val="20"/>
              </w:rPr>
              <w:t xml:space="preserve"> n’a de valeur contractuelle que si </w:t>
            </w:r>
            <w:r w:rsidR="00863BD6" w:rsidRPr="001E093D">
              <w:rPr>
                <w:rFonts w:ascii="Arial Narrow" w:hAnsi="Arial Narrow"/>
                <w:sz w:val="18"/>
                <w:szCs w:val="20"/>
              </w:rPr>
              <w:t xml:space="preserve">la réglementation applicable prévoit une avance obligatoire minimum ou si </w:t>
            </w:r>
            <w:r w:rsidRPr="001E093D">
              <w:rPr>
                <w:rFonts w:ascii="Arial Narrow" w:hAnsi="Arial Narrow"/>
                <w:sz w:val="18"/>
                <w:szCs w:val="20"/>
              </w:rPr>
              <w:t>le CNRS propose une avance</w:t>
            </w:r>
            <w:r w:rsidR="00863BD6" w:rsidRPr="001E093D">
              <w:rPr>
                <w:rFonts w:ascii="Arial Narrow" w:hAnsi="Arial Narrow"/>
                <w:sz w:val="18"/>
                <w:szCs w:val="20"/>
              </w:rPr>
              <w:t xml:space="preserve"> facultative</w:t>
            </w:r>
            <w:r w:rsidRPr="001E093D">
              <w:rPr>
                <w:rFonts w:ascii="Arial Narrow" w:hAnsi="Arial Narrow"/>
                <w:sz w:val="18"/>
                <w:szCs w:val="20"/>
              </w:rPr>
              <w:t xml:space="preserve">. Si aucune case n’est cochée par le </w:t>
            </w:r>
            <w:r w:rsidR="00176133" w:rsidRPr="001E093D">
              <w:rPr>
                <w:rFonts w:ascii="Arial Narrow" w:hAnsi="Arial Narrow"/>
                <w:sz w:val="18"/>
                <w:szCs w:val="20"/>
              </w:rPr>
              <w:t>TITULAIRE</w:t>
            </w:r>
            <w:r w:rsidRPr="001E093D">
              <w:rPr>
                <w:rFonts w:ascii="Arial Narrow" w:hAnsi="Arial Narrow"/>
                <w:sz w:val="18"/>
                <w:szCs w:val="20"/>
              </w:rPr>
              <w:t xml:space="preserve">, </w:t>
            </w:r>
            <w:r w:rsidR="00176133" w:rsidRPr="001E093D">
              <w:rPr>
                <w:rFonts w:ascii="Arial Narrow" w:hAnsi="Arial Narrow"/>
                <w:sz w:val="18"/>
                <w:szCs w:val="20"/>
              </w:rPr>
              <w:t xml:space="preserve">celui-ci est réputé </w:t>
            </w:r>
            <w:r w:rsidR="00176133" w:rsidRPr="001E093D">
              <w:rPr>
                <w:rFonts w:ascii="Arial Narrow" w:hAnsi="Arial Narrow"/>
                <w:sz w:val="18"/>
                <w:szCs w:val="20"/>
                <w:u w:val="single"/>
              </w:rPr>
              <w:t>refuser</w:t>
            </w:r>
            <w:r w:rsidR="00176133" w:rsidRPr="001E093D">
              <w:rPr>
                <w:rFonts w:ascii="Arial Narrow" w:hAnsi="Arial Narrow"/>
                <w:sz w:val="18"/>
                <w:szCs w:val="20"/>
              </w:rPr>
              <w:t xml:space="preserve"> l’avance </w:t>
            </w:r>
            <w:r w:rsidRPr="001E093D">
              <w:rPr>
                <w:rFonts w:ascii="Arial Narrow" w:hAnsi="Arial Narrow"/>
                <w:sz w:val="18"/>
                <w:szCs w:val="20"/>
              </w:rPr>
              <w:t>alors même qu</w:t>
            </w:r>
            <w:r w:rsidR="00863BD6" w:rsidRPr="001E093D">
              <w:rPr>
                <w:rFonts w:ascii="Arial Narrow" w:hAnsi="Arial Narrow"/>
                <w:sz w:val="18"/>
                <w:szCs w:val="20"/>
              </w:rPr>
              <w:t>’il pourrait en bénéficier</w:t>
            </w:r>
            <w:r w:rsidRPr="001E093D">
              <w:rPr>
                <w:rFonts w:ascii="Arial Narrow" w:hAnsi="Arial Narrow"/>
                <w:sz w:val="18"/>
                <w:szCs w:val="20"/>
              </w:rPr>
              <w:t>.</w:t>
            </w:r>
          </w:p>
          <w:p w14:paraId="3C583CE1" w14:textId="77777777" w:rsidR="009A7415" w:rsidRPr="001E093D" w:rsidRDefault="00036035" w:rsidP="009777C4">
            <w:pPr>
              <w:tabs>
                <w:tab w:val="left" w:leader="dot" w:pos="1843"/>
              </w:tabs>
              <w:jc w:val="both"/>
              <w:rPr>
                <w:rFonts w:ascii="Arial Narrow" w:hAnsi="Arial Narrow" w:cs="Arial"/>
                <w:sz w:val="18"/>
                <w:szCs w:val="20"/>
              </w:rPr>
            </w:pPr>
            <w:r w:rsidRPr="001E093D">
              <w:rPr>
                <w:rFonts w:ascii="Arial Narrow" w:hAnsi="Arial Narrow"/>
                <w:sz w:val="18"/>
                <w:szCs w:val="20"/>
              </w:rPr>
              <w:t xml:space="preserve">Le TITULAIRE </w:t>
            </w:r>
            <w:r w:rsidR="00802C54" w:rsidRPr="001E093D">
              <w:rPr>
                <w:rFonts w:ascii="Arial Narrow" w:hAnsi="Arial Narrow"/>
                <w:sz w:val="18"/>
                <w:szCs w:val="20"/>
              </w:rPr>
              <w:t>déclare avoir pris connaissance et accepté les conditions d’achats (CGA et CPA</w:t>
            </w:r>
            <w:r w:rsidR="00854D3F" w:rsidRPr="001E093D">
              <w:rPr>
                <w:rFonts w:ascii="Arial Narrow" w:hAnsi="Arial Narrow"/>
                <w:sz w:val="18"/>
                <w:szCs w:val="20"/>
              </w:rPr>
              <w:t>) applicables au présent marché</w:t>
            </w:r>
            <w:r w:rsidR="000B7CFA" w:rsidRPr="001E093D">
              <w:rPr>
                <w:rFonts w:ascii="Arial Narrow" w:hAnsi="Arial Narrow"/>
                <w:sz w:val="18"/>
                <w:szCs w:val="20"/>
              </w:rPr>
              <w:t xml:space="preserve"> /accord cadre</w:t>
            </w:r>
            <w:r w:rsidR="005E0024" w:rsidRPr="001E093D">
              <w:rPr>
                <w:rFonts w:ascii="Arial Narrow" w:hAnsi="Arial Narrow"/>
                <w:sz w:val="18"/>
                <w:szCs w:val="20"/>
              </w:rPr>
              <w:t> ;</w:t>
            </w:r>
            <w:r w:rsidR="00854D3F" w:rsidRPr="001E093D">
              <w:rPr>
                <w:rFonts w:ascii="Arial Narrow" w:hAnsi="Arial Narrow"/>
                <w:sz w:val="18"/>
                <w:szCs w:val="20"/>
              </w:rPr>
              <w:t xml:space="preserve"> </w:t>
            </w:r>
            <w:r w:rsidR="00802C54" w:rsidRPr="001E093D">
              <w:rPr>
                <w:rFonts w:ascii="Arial Narrow" w:hAnsi="Arial Narrow"/>
                <w:sz w:val="18"/>
                <w:szCs w:val="20"/>
              </w:rPr>
              <w:t>atteste sur l’honneur</w:t>
            </w:r>
            <w:r w:rsidR="00854D3F" w:rsidRPr="001E093D">
              <w:rPr>
                <w:rFonts w:ascii="Arial Narrow" w:hAnsi="Arial Narrow"/>
                <w:sz w:val="18"/>
                <w:szCs w:val="20"/>
              </w:rPr>
              <w:t xml:space="preserve"> n</w:t>
            </w:r>
            <w:r w:rsidR="00F91428" w:rsidRPr="001E093D">
              <w:rPr>
                <w:rFonts w:ascii="Arial Narrow" w:hAnsi="Arial Narrow"/>
                <w:sz w:val="18"/>
                <w:szCs w:val="20"/>
              </w:rPr>
              <w:t xml:space="preserve">e </w:t>
            </w:r>
            <w:r w:rsidR="00854D3F" w:rsidRPr="001E093D">
              <w:rPr>
                <w:rFonts w:ascii="Arial Narrow" w:hAnsi="Arial Narrow"/>
                <w:sz w:val="18"/>
                <w:szCs w:val="20"/>
              </w:rPr>
              <w:t xml:space="preserve">pas </w:t>
            </w:r>
            <w:r w:rsidR="00F91428" w:rsidRPr="001E093D">
              <w:rPr>
                <w:rFonts w:ascii="Arial Narrow" w:hAnsi="Arial Narrow"/>
                <w:sz w:val="18"/>
                <w:szCs w:val="20"/>
              </w:rPr>
              <w:t xml:space="preserve">entrer </w:t>
            </w:r>
            <w:r w:rsidR="00854D3F" w:rsidRPr="001E093D">
              <w:rPr>
                <w:rFonts w:ascii="Arial Narrow" w:hAnsi="Arial Narrow"/>
                <w:sz w:val="18"/>
                <w:szCs w:val="20"/>
              </w:rPr>
              <w:t>dans l</w:t>
            </w:r>
            <w:r w:rsidR="00F91428" w:rsidRPr="001E093D">
              <w:rPr>
                <w:rFonts w:ascii="Arial Narrow" w:hAnsi="Arial Narrow"/>
                <w:sz w:val="18"/>
                <w:szCs w:val="20"/>
              </w:rPr>
              <w:t>’un d</w:t>
            </w:r>
            <w:r w:rsidR="00854D3F" w:rsidRPr="001E093D">
              <w:rPr>
                <w:rFonts w:ascii="Arial Narrow" w:hAnsi="Arial Narrow"/>
                <w:sz w:val="18"/>
                <w:szCs w:val="20"/>
              </w:rPr>
              <w:t xml:space="preserve">es cas mentionnés </w:t>
            </w:r>
            <w:r w:rsidR="00362579">
              <w:rPr>
                <w:rFonts w:ascii="Arial Narrow" w:hAnsi="Arial Narrow"/>
                <w:sz w:val="18"/>
                <w:szCs w:val="20"/>
              </w:rPr>
              <w:t>aux articles L2141-1 à 14 du code de la commande publique</w:t>
            </w:r>
            <w:r w:rsidR="00CF6BCE" w:rsidRPr="001E093D">
              <w:rPr>
                <w:rFonts w:ascii="Arial Narrow" w:hAnsi="Arial Narrow"/>
                <w:sz w:val="18"/>
                <w:szCs w:val="20"/>
              </w:rPr>
              <w:t xml:space="preserve">, </w:t>
            </w:r>
            <w:r w:rsidR="0012135E" w:rsidRPr="001E093D">
              <w:rPr>
                <w:rFonts w:ascii="Arial Narrow" w:hAnsi="Arial Narrow"/>
                <w:sz w:val="18"/>
                <w:szCs w:val="20"/>
              </w:rPr>
              <w:t>ou dans des cas de même natu</w:t>
            </w:r>
            <w:r w:rsidR="00176133" w:rsidRPr="001E093D">
              <w:rPr>
                <w:rFonts w:ascii="Arial Narrow" w:hAnsi="Arial Narrow"/>
                <w:sz w:val="18"/>
                <w:szCs w:val="20"/>
              </w:rPr>
              <w:t>re régis par un droit étranger</w:t>
            </w:r>
            <w:r w:rsidR="005E0024" w:rsidRPr="001E093D">
              <w:rPr>
                <w:rFonts w:ascii="Arial Narrow" w:hAnsi="Arial Narrow"/>
                <w:sz w:val="18"/>
                <w:szCs w:val="20"/>
              </w:rPr>
              <w:t> ;</w:t>
            </w:r>
            <w:r w:rsidR="005E0024" w:rsidRPr="001E093D">
              <w:rPr>
                <w:rFonts w:ascii="Arial Narrow" w:hAnsi="Arial Narrow" w:cs="Arial"/>
                <w:sz w:val="18"/>
                <w:szCs w:val="20"/>
              </w:rPr>
              <w:t xml:space="preserve"> s'engage à respecter le code du travail durant l’exécution du marché</w:t>
            </w:r>
            <w:r w:rsidR="000B7CFA" w:rsidRPr="001E093D">
              <w:rPr>
                <w:rFonts w:ascii="Arial Narrow" w:hAnsi="Arial Narrow" w:cs="Arial"/>
                <w:sz w:val="18"/>
                <w:szCs w:val="20"/>
              </w:rPr>
              <w:t xml:space="preserve"> /de l’accord-</w:t>
            </w:r>
            <w:r w:rsidR="00BA1D88" w:rsidRPr="001E093D">
              <w:rPr>
                <w:rFonts w:ascii="Arial Narrow" w:hAnsi="Arial Narrow" w:cs="Arial"/>
                <w:sz w:val="18"/>
                <w:szCs w:val="20"/>
              </w:rPr>
              <w:t>cadre</w:t>
            </w:r>
            <w:r w:rsidR="005E0024" w:rsidRPr="001E093D">
              <w:rPr>
                <w:rFonts w:ascii="Arial Narrow" w:hAnsi="Arial Narrow" w:cs="Arial"/>
                <w:sz w:val="18"/>
                <w:szCs w:val="20"/>
              </w:rPr>
              <w:t xml:space="preserve"> et assure qu'il respecte les 8 conventions fondamentales de l'OIT. </w:t>
            </w:r>
            <w:r w:rsidR="001E33AA" w:rsidRPr="001E093D">
              <w:rPr>
                <w:rFonts w:ascii="Arial Narrow" w:hAnsi="Arial Narrow" w:cs="Arial"/>
                <w:sz w:val="18"/>
                <w:szCs w:val="20"/>
              </w:rPr>
              <w:t>En application de l’article L. 8222-6 du code du travail et dans les limites qu’il fixe, une pénalité égale à 10% du montant du marché</w:t>
            </w:r>
            <w:r w:rsidR="00106AAD" w:rsidRPr="001E093D">
              <w:rPr>
                <w:rFonts w:ascii="Arial Narrow" w:hAnsi="Arial Narrow" w:cs="Arial"/>
                <w:sz w:val="18"/>
                <w:szCs w:val="20"/>
              </w:rPr>
              <w:t xml:space="preserve"> /de l’accord cadre</w:t>
            </w:r>
            <w:r w:rsidR="001E33AA" w:rsidRPr="001E093D">
              <w:rPr>
                <w:rFonts w:ascii="Arial Narrow" w:hAnsi="Arial Narrow" w:cs="Arial"/>
                <w:sz w:val="18"/>
                <w:szCs w:val="20"/>
              </w:rPr>
              <w:t xml:space="preserve">, peut être infligées au cocontractant s'il ne s'acquitte pas des formalités mentionnées aux articles L. 8221-3 à L. 8221-5 dudit code. A défaut de correction des irrégularités constatées, le </w:t>
            </w:r>
            <w:r w:rsidR="007F4062" w:rsidRPr="001E093D">
              <w:rPr>
                <w:rFonts w:ascii="Arial Narrow" w:hAnsi="Arial Narrow" w:cs="Arial"/>
                <w:sz w:val="18"/>
                <w:szCs w:val="20"/>
              </w:rPr>
              <w:t xml:space="preserve">TITULAIRE </w:t>
            </w:r>
            <w:r w:rsidR="001E33AA" w:rsidRPr="001E093D">
              <w:rPr>
                <w:rFonts w:ascii="Arial Narrow" w:hAnsi="Arial Narrow" w:cs="Arial"/>
                <w:sz w:val="18"/>
                <w:szCs w:val="20"/>
              </w:rPr>
              <w:t>s’expose, après mise en demeure, à la résiliation du marché</w:t>
            </w:r>
            <w:r w:rsidR="00106AAD" w:rsidRPr="001E093D">
              <w:rPr>
                <w:rFonts w:ascii="Arial Narrow" w:hAnsi="Arial Narrow" w:cs="Arial"/>
                <w:sz w:val="18"/>
                <w:szCs w:val="20"/>
              </w:rPr>
              <w:t xml:space="preserve"> / de l’accord cadre</w:t>
            </w:r>
            <w:r w:rsidR="001E33AA" w:rsidRPr="001E093D">
              <w:rPr>
                <w:rFonts w:ascii="Arial Narrow" w:hAnsi="Arial Narrow" w:cs="Arial"/>
                <w:sz w:val="18"/>
                <w:szCs w:val="20"/>
              </w:rPr>
              <w:t>, sans indemnité, à ses frais et risques ou à l’application des pénalités précitées.</w:t>
            </w:r>
          </w:p>
          <w:p w14:paraId="20244E25" w14:textId="77777777" w:rsidR="004C6202" w:rsidRPr="001E093D" w:rsidRDefault="004C6202" w:rsidP="004C6202">
            <w:pPr>
              <w:tabs>
                <w:tab w:val="left" w:leader="dot" w:pos="1843"/>
              </w:tabs>
              <w:jc w:val="both"/>
              <w:rPr>
                <w:rFonts w:ascii="Arial Narrow" w:hAnsi="Arial Narrow" w:cs="Arial"/>
                <w:sz w:val="18"/>
                <w:szCs w:val="20"/>
              </w:rPr>
            </w:pPr>
            <w:r w:rsidRPr="001E093D">
              <w:rPr>
                <w:rFonts w:ascii="Arial Narrow" w:hAnsi="Arial Narrow" w:cs="Arial"/>
                <w:sz w:val="18"/>
                <w:szCs w:val="20"/>
              </w:rPr>
              <w:lastRenderedPageBreak/>
              <w:t xml:space="preserve">Le TITULAIRE pourra se voir demander, avant tout début d'exécution : les documents indiqués </w:t>
            </w:r>
            <w:r w:rsidR="001E093D" w:rsidRPr="001E093D">
              <w:rPr>
                <w:rFonts w:ascii="Arial Narrow" w:hAnsi="Arial Narrow" w:cs="Arial"/>
                <w:sz w:val="18"/>
                <w:szCs w:val="20"/>
              </w:rPr>
              <w:t xml:space="preserve">aux articles </w:t>
            </w:r>
            <w:r w:rsidR="00362579" w:rsidRPr="00362579">
              <w:rPr>
                <w:rFonts w:ascii="Arial Narrow" w:hAnsi="Arial Narrow" w:cs="Arial"/>
                <w:sz w:val="18"/>
                <w:szCs w:val="20"/>
              </w:rPr>
              <w:t>R. 2143-11</w:t>
            </w:r>
            <w:r w:rsidR="001E093D" w:rsidRPr="001E093D">
              <w:rPr>
                <w:rFonts w:ascii="Arial Narrow" w:hAnsi="Arial Narrow" w:cs="Arial"/>
                <w:sz w:val="18"/>
                <w:szCs w:val="20"/>
              </w:rPr>
              <w:t xml:space="preserve"> </w:t>
            </w:r>
            <w:r w:rsidR="00362579">
              <w:rPr>
                <w:rFonts w:ascii="Arial Narrow" w:hAnsi="Arial Narrow" w:cs="Arial"/>
                <w:sz w:val="18"/>
                <w:szCs w:val="20"/>
              </w:rPr>
              <w:t>du code de la commande publique</w:t>
            </w:r>
            <w:r w:rsidRPr="001E093D">
              <w:rPr>
                <w:rFonts w:ascii="Arial Narrow" w:hAnsi="Arial Narrow" w:cs="Arial"/>
                <w:sz w:val="18"/>
                <w:szCs w:val="20"/>
              </w:rPr>
              <w:t> ; une attestation d’assurance au titre de la responsabilité civile et professionnelle (attestation en cours de validité).</w:t>
            </w:r>
          </w:p>
          <w:p w14:paraId="2BD6A315" w14:textId="77777777" w:rsidR="007B1D49" w:rsidRPr="00176133" w:rsidRDefault="007B1D49" w:rsidP="009777C4">
            <w:pPr>
              <w:tabs>
                <w:tab w:val="left" w:leader="dot" w:pos="1843"/>
              </w:tabs>
              <w:jc w:val="both"/>
              <w:rPr>
                <w:rFonts w:ascii="Arial Narrow" w:hAnsi="Arial Narrow" w:cs="Arial"/>
                <w:sz w:val="20"/>
                <w:szCs w:val="20"/>
              </w:rPr>
            </w:pPr>
            <w:r w:rsidRPr="001E093D">
              <w:rPr>
                <w:rFonts w:ascii="Arial Narrow" w:hAnsi="Arial Narrow" w:cs="Arial"/>
                <w:b/>
                <w:sz w:val="18"/>
                <w:szCs w:val="20"/>
              </w:rPr>
              <w:t>Après avoir pris connaissance des pièces constitutives du contrat et conformément à ses clauses et stipulations, le signataire s’engage sur la base de son offre à exécuter les prestations demandées.</w:t>
            </w:r>
          </w:p>
        </w:tc>
      </w:tr>
      <w:tr w:rsidR="007D30B3" w14:paraId="400D704B" w14:textId="77777777" w:rsidTr="007D30B3">
        <w:trPr>
          <w:trHeight w:val="64"/>
        </w:trPr>
        <w:tc>
          <w:tcPr>
            <w:tcW w:w="1889" w:type="pct"/>
            <w:shd w:val="clear" w:color="auto" w:fill="F2DBDB" w:themeFill="accent2" w:themeFillTint="33"/>
          </w:tcPr>
          <w:p w14:paraId="499225B8" w14:textId="77777777" w:rsidR="007D30B3" w:rsidRPr="00544601" w:rsidRDefault="007D30B3" w:rsidP="004921B7">
            <w:pPr>
              <w:rPr>
                <w:rFonts w:ascii="Arial Narrow" w:hAnsi="Arial Narrow" w:cs="Arial"/>
                <w:sz w:val="20"/>
                <w:szCs w:val="20"/>
              </w:rPr>
            </w:pPr>
            <w:r>
              <w:rPr>
                <w:rFonts w:ascii="Arial Narrow" w:hAnsi="Arial Narrow" w:cs="Arial"/>
                <w:sz w:val="20"/>
                <w:szCs w:val="20"/>
              </w:rPr>
              <w:lastRenderedPageBreak/>
              <w:t>Engagement du TITULAIRE</w:t>
            </w:r>
          </w:p>
        </w:tc>
        <w:tc>
          <w:tcPr>
            <w:tcW w:w="3111" w:type="pct"/>
            <w:shd w:val="clear" w:color="auto" w:fill="EAF1DD" w:themeFill="accent3" w:themeFillTint="33"/>
          </w:tcPr>
          <w:p w14:paraId="06BDF284" w14:textId="77777777" w:rsidR="007D30B3" w:rsidRDefault="007D30B3" w:rsidP="004921B7">
            <w:pPr>
              <w:jc w:val="both"/>
              <w:rPr>
                <w:rFonts w:ascii="Arial Narrow" w:hAnsi="Arial Narrow" w:cs="Arial"/>
                <w:sz w:val="20"/>
                <w:szCs w:val="20"/>
              </w:rPr>
            </w:pPr>
            <w:r>
              <w:rPr>
                <w:rFonts w:ascii="Arial Narrow" w:hAnsi="Arial Narrow" w:cs="Arial"/>
                <w:sz w:val="20"/>
                <w:szCs w:val="20"/>
              </w:rPr>
              <w:t>Décision du CNRS</w:t>
            </w:r>
          </w:p>
        </w:tc>
      </w:tr>
      <w:tr w:rsidR="009777C4" w14:paraId="61BA2FD5" w14:textId="77777777" w:rsidTr="007D30B3">
        <w:trPr>
          <w:trHeight w:val="2098"/>
        </w:trPr>
        <w:tc>
          <w:tcPr>
            <w:tcW w:w="1889" w:type="pct"/>
            <w:shd w:val="clear" w:color="auto" w:fill="F2DBDB" w:themeFill="accent2" w:themeFillTint="33"/>
          </w:tcPr>
          <w:p w14:paraId="5E99CBE1" w14:textId="77777777" w:rsidR="009777C4" w:rsidRPr="00544601" w:rsidRDefault="009777C4" w:rsidP="009777C4">
            <w:pPr>
              <w:rPr>
                <w:rFonts w:ascii="Arial Narrow" w:hAnsi="Arial Narrow" w:cs="Arial"/>
                <w:sz w:val="20"/>
                <w:szCs w:val="20"/>
              </w:rPr>
            </w:pPr>
            <w:r w:rsidRPr="00544601">
              <w:rPr>
                <w:rFonts w:ascii="Arial Narrow" w:hAnsi="Arial Narrow" w:cs="Arial"/>
                <w:sz w:val="20"/>
                <w:szCs w:val="20"/>
              </w:rPr>
              <w:t xml:space="preserve">Pour le TITULAIRE </w:t>
            </w:r>
          </w:p>
          <w:p w14:paraId="4D2F6063" w14:textId="77777777" w:rsidR="009777C4" w:rsidRPr="00544601" w:rsidRDefault="009777C4" w:rsidP="00110580">
            <w:pPr>
              <w:rPr>
                <w:rFonts w:ascii="Arial Narrow" w:hAnsi="Arial Narrow" w:cs="Arial"/>
                <w:sz w:val="20"/>
                <w:szCs w:val="20"/>
              </w:rPr>
            </w:pPr>
            <w:r w:rsidRPr="00544601">
              <w:rPr>
                <w:rFonts w:ascii="Arial Narrow" w:hAnsi="Arial Narrow" w:cs="Arial"/>
                <w:sz w:val="20"/>
                <w:szCs w:val="20"/>
              </w:rPr>
              <w:t>(</w:t>
            </w:r>
            <w:proofErr w:type="gramStart"/>
            <w:r w:rsidRPr="00544601">
              <w:rPr>
                <w:rFonts w:ascii="Arial Narrow" w:hAnsi="Arial Narrow" w:cs="Arial"/>
                <w:sz w:val="20"/>
                <w:szCs w:val="20"/>
              </w:rPr>
              <w:t>signature</w:t>
            </w:r>
            <w:proofErr w:type="gramEnd"/>
            <w:r w:rsidRPr="00544601">
              <w:rPr>
                <w:rFonts w:ascii="Arial Narrow" w:hAnsi="Arial Narrow" w:cs="Arial"/>
                <w:sz w:val="20"/>
                <w:szCs w:val="20"/>
              </w:rPr>
              <w:t>, nom de la personne habilitée à signer et cachet commercial)</w:t>
            </w:r>
          </w:p>
          <w:p w14:paraId="2D919427" w14:textId="77777777" w:rsidR="009777C4" w:rsidRPr="00544601" w:rsidRDefault="009777C4" w:rsidP="00034649">
            <w:pPr>
              <w:tabs>
                <w:tab w:val="left" w:leader="dot" w:pos="2552"/>
                <w:tab w:val="left" w:leader="dot" w:pos="3686"/>
              </w:tabs>
              <w:spacing w:before="120" w:after="120"/>
              <w:rPr>
                <w:rFonts w:ascii="Arial Narrow" w:hAnsi="Arial Narrow" w:cs="Arial"/>
                <w:sz w:val="20"/>
                <w:szCs w:val="20"/>
              </w:rPr>
            </w:pPr>
            <w:proofErr w:type="gramStart"/>
            <w:r>
              <w:rPr>
                <w:rFonts w:ascii="Arial Narrow" w:hAnsi="Arial Narrow" w:cs="Arial"/>
                <w:sz w:val="20"/>
                <w:szCs w:val="20"/>
              </w:rPr>
              <w:t>à</w:t>
            </w:r>
            <w:proofErr w:type="gramEnd"/>
            <w:r>
              <w:rPr>
                <w:rFonts w:ascii="Arial Narrow" w:hAnsi="Arial Narrow" w:cs="Arial"/>
                <w:sz w:val="20"/>
                <w:szCs w:val="20"/>
              </w:rPr>
              <w:t xml:space="preserve"> </w:t>
            </w:r>
            <w:r>
              <w:rPr>
                <w:rFonts w:ascii="Arial Narrow" w:hAnsi="Arial Narrow" w:cs="Arial"/>
                <w:sz w:val="20"/>
                <w:szCs w:val="20"/>
              </w:rPr>
              <w:tab/>
              <w:t xml:space="preserve"> le </w:t>
            </w:r>
            <w:r>
              <w:rPr>
                <w:rFonts w:ascii="Arial Narrow" w:hAnsi="Arial Narrow" w:cs="Arial"/>
                <w:sz w:val="20"/>
                <w:szCs w:val="20"/>
              </w:rPr>
              <w:tab/>
            </w:r>
          </w:p>
          <w:p w14:paraId="44ED5C02" w14:textId="77777777" w:rsidR="009777C4" w:rsidRDefault="009777C4" w:rsidP="00F04451">
            <w:pPr>
              <w:tabs>
                <w:tab w:val="left" w:pos="4962"/>
                <w:tab w:val="left" w:pos="7371"/>
              </w:tabs>
              <w:rPr>
                <w:rFonts w:ascii="Arial Narrow" w:hAnsi="Arial Narrow" w:cs="Arial"/>
                <w:sz w:val="20"/>
                <w:szCs w:val="20"/>
              </w:rPr>
            </w:pPr>
          </w:p>
        </w:tc>
        <w:tc>
          <w:tcPr>
            <w:tcW w:w="3111" w:type="pct"/>
            <w:shd w:val="clear" w:color="auto" w:fill="EAF1DD" w:themeFill="accent3" w:themeFillTint="33"/>
          </w:tcPr>
          <w:p w14:paraId="60EF8946" w14:textId="77777777" w:rsidR="00034649" w:rsidRDefault="00034649" w:rsidP="00E56323">
            <w:pPr>
              <w:spacing w:after="240"/>
              <w:jc w:val="both"/>
              <w:rPr>
                <w:rFonts w:ascii="Arial Narrow" w:hAnsi="Arial Narrow" w:cs="Arial"/>
                <w:sz w:val="20"/>
                <w:szCs w:val="20"/>
              </w:rPr>
            </w:pPr>
            <w:r>
              <w:rPr>
                <w:rFonts w:ascii="Arial Narrow" w:hAnsi="Arial Narrow" w:cs="Arial"/>
                <w:sz w:val="20"/>
                <w:szCs w:val="20"/>
              </w:rPr>
              <w:t xml:space="preserve">L’offre est acceptée </w:t>
            </w:r>
          </w:p>
          <w:p w14:paraId="60722662" w14:textId="77777777" w:rsidR="009777C4" w:rsidRPr="00566BA7" w:rsidRDefault="009777C4" w:rsidP="00110580">
            <w:pPr>
              <w:spacing w:before="120"/>
              <w:rPr>
                <w:rFonts w:ascii="Arial Narrow" w:hAnsi="Arial Narrow" w:cs="Arial"/>
                <w:sz w:val="18"/>
                <w:szCs w:val="20"/>
              </w:rPr>
            </w:pPr>
            <w:r w:rsidRPr="00566BA7">
              <w:rPr>
                <w:rFonts w:ascii="Arial Narrow" w:hAnsi="Arial Narrow" w:cs="Arial"/>
                <w:sz w:val="18"/>
                <w:szCs w:val="20"/>
              </w:rPr>
              <w:t xml:space="preserve">Pour le CNRS </w:t>
            </w:r>
            <w:r w:rsidRPr="00566BA7">
              <w:rPr>
                <w:rFonts w:ascii="Arial Narrow" w:hAnsi="Arial Narrow" w:cs="Arial"/>
                <w:i/>
                <w:sz w:val="16"/>
                <w:szCs w:val="18"/>
              </w:rPr>
              <w:t>(signature, nom de la PRM ou de son délégataire)</w:t>
            </w:r>
          </w:p>
          <w:p w14:paraId="16376348" w14:textId="77777777" w:rsidR="009777C4" w:rsidRDefault="009777C4" w:rsidP="00034649">
            <w:pPr>
              <w:tabs>
                <w:tab w:val="left" w:leader="dot" w:pos="3152"/>
                <w:tab w:val="left" w:leader="dot" w:pos="6129"/>
              </w:tabs>
              <w:spacing w:before="120" w:after="120"/>
              <w:rPr>
                <w:rFonts w:ascii="Arial Narrow" w:hAnsi="Arial Narrow" w:cs="Arial"/>
                <w:sz w:val="20"/>
                <w:szCs w:val="20"/>
              </w:rPr>
            </w:pPr>
            <w:proofErr w:type="gramStart"/>
            <w:r>
              <w:rPr>
                <w:rFonts w:ascii="Arial Narrow" w:hAnsi="Arial Narrow" w:cs="Arial"/>
                <w:sz w:val="20"/>
                <w:szCs w:val="20"/>
              </w:rPr>
              <w:t>à</w:t>
            </w:r>
            <w:proofErr w:type="gramEnd"/>
            <w:r>
              <w:rPr>
                <w:rFonts w:ascii="Arial Narrow" w:hAnsi="Arial Narrow" w:cs="Arial"/>
                <w:sz w:val="20"/>
                <w:szCs w:val="20"/>
              </w:rPr>
              <w:t xml:space="preserve"> </w:t>
            </w:r>
            <w:r>
              <w:rPr>
                <w:rFonts w:ascii="Arial Narrow" w:hAnsi="Arial Narrow" w:cs="Arial"/>
                <w:sz w:val="20"/>
                <w:szCs w:val="20"/>
              </w:rPr>
              <w:tab/>
              <w:t xml:space="preserve"> le </w:t>
            </w:r>
            <w:r>
              <w:rPr>
                <w:rFonts w:ascii="Arial Narrow" w:hAnsi="Arial Narrow" w:cs="Arial"/>
                <w:sz w:val="20"/>
                <w:szCs w:val="20"/>
              </w:rPr>
              <w:tab/>
            </w:r>
          </w:p>
          <w:p w14:paraId="65E8874A" w14:textId="77777777" w:rsidR="0084647F" w:rsidRDefault="0084647F" w:rsidP="006F69D4">
            <w:pPr>
              <w:tabs>
                <w:tab w:val="left" w:leader="dot" w:pos="3152"/>
                <w:tab w:val="left" w:leader="dot" w:pos="5562"/>
              </w:tabs>
              <w:rPr>
                <w:rFonts w:ascii="Arial Narrow" w:hAnsi="Arial Narrow" w:cs="Arial"/>
                <w:sz w:val="20"/>
                <w:szCs w:val="20"/>
              </w:rPr>
            </w:pPr>
          </w:p>
          <w:p w14:paraId="249AFC53" w14:textId="77777777" w:rsidR="001E093D" w:rsidRDefault="001E093D" w:rsidP="006F69D4">
            <w:pPr>
              <w:tabs>
                <w:tab w:val="left" w:leader="dot" w:pos="3152"/>
                <w:tab w:val="left" w:leader="dot" w:pos="5562"/>
              </w:tabs>
              <w:rPr>
                <w:rFonts w:ascii="Arial Narrow" w:hAnsi="Arial Narrow" w:cs="Arial"/>
                <w:sz w:val="20"/>
                <w:szCs w:val="20"/>
              </w:rPr>
            </w:pPr>
          </w:p>
          <w:p w14:paraId="68CEB8D8" w14:textId="77777777" w:rsidR="006F69D4" w:rsidRDefault="006F69D4" w:rsidP="006F69D4">
            <w:pPr>
              <w:tabs>
                <w:tab w:val="left" w:leader="dot" w:pos="3152"/>
                <w:tab w:val="left" w:leader="dot" w:pos="5562"/>
              </w:tabs>
              <w:rPr>
                <w:rFonts w:ascii="Arial Narrow" w:hAnsi="Arial Narrow" w:cs="Arial"/>
                <w:sz w:val="20"/>
                <w:szCs w:val="20"/>
              </w:rPr>
            </w:pPr>
          </w:p>
          <w:p w14:paraId="5D961540" w14:textId="77777777" w:rsidR="006F69D4" w:rsidRPr="007D00E7" w:rsidRDefault="006F69D4" w:rsidP="001E093D">
            <w:pPr>
              <w:tabs>
                <w:tab w:val="left" w:leader="dot" w:pos="3152"/>
                <w:tab w:val="left" w:leader="dot" w:pos="5562"/>
              </w:tabs>
              <w:rPr>
                <w:rFonts w:ascii="Arial Narrow" w:hAnsi="Arial Narrow" w:cs="Arial"/>
                <w:i/>
                <w:sz w:val="18"/>
                <w:szCs w:val="18"/>
              </w:rPr>
            </w:pPr>
            <w:proofErr w:type="gramStart"/>
            <w:r w:rsidRPr="007D00E7">
              <w:rPr>
                <w:rFonts w:ascii="Arial Narrow" w:hAnsi="Arial Narrow" w:cs="Arial"/>
                <w:i/>
                <w:sz w:val="18"/>
                <w:szCs w:val="18"/>
              </w:rPr>
              <w:t>exemplaire</w:t>
            </w:r>
            <w:proofErr w:type="gramEnd"/>
            <w:r w:rsidRPr="007D00E7">
              <w:rPr>
                <w:rFonts w:ascii="Arial Narrow" w:hAnsi="Arial Narrow" w:cs="Arial"/>
                <w:i/>
                <w:sz w:val="18"/>
                <w:szCs w:val="18"/>
              </w:rPr>
              <w:t xml:space="preserve"> unique </w:t>
            </w:r>
            <w:r w:rsidR="007D00E7" w:rsidRPr="007D00E7">
              <w:rPr>
                <w:rFonts w:ascii="Arial Narrow" w:hAnsi="Arial Narrow" w:cs="Arial"/>
                <w:i/>
                <w:sz w:val="18"/>
                <w:szCs w:val="18"/>
              </w:rPr>
              <w:t xml:space="preserve">ou </w:t>
            </w:r>
            <w:r w:rsidRPr="007D00E7">
              <w:rPr>
                <w:rFonts w:ascii="Arial Narrow" w:hAnsi="Arial Narrow" w:cs="Arial"/>
                <w:i/>
                <w:sz w:val="18"/>
                <w:szCs w:val="18"/>
              </w:rPr>
              <w:t xml:space="preserve">certificat cessibilité </w:t>
            </w:r>
            <w:r w:rsidR="007D00E7" w:rsidRPr="007D00E7">
              <w:rPr>
                <w:rFonts w:ascii="Arial Narrow" w:hAnsi="Arial Narrow" w:cs="Arial"/>
                <w:sz w:val="18"/>
                <w:szCs w:val="18"/>
              </w:rPr>
              <w:fldChar w:fldCharType="begin">
                <w:ffData>
                  <w:name w:val=""/>
                  <w:enabled/>
                  <w:calcOnExit w:val="0"/>
                  <w:checkBox>
                    <w:sizeAuto/>
                    <w:default w:val="0"/>
                  </w:checkBox>
                </w:ffData>
              </w:fldChar>
            </w:r>
            <w:r w:rsidR="007D00E7" w:rsidRPr="007D00E7">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sidR="007D00E7" w:rsidRPr="007D00E7">
              <w:rPr>
                <w:rFonts w:ascii="Arial Narrow" w:hAnsi="Arial Narrow" w:cs="Arial"/>
                <w:sz w:val="18"/>
                <w:szCs w:val="18"/>
              </w:rPr>
              <w:fldChar w:fldCharType="end"/>
            </w:r>
            <w:r w:rsidR="007D00E7" w:rsidRPr="007D00E7">
              <w:rPr>
                <w:rFonts w:ascii="Arial Narrow" w:hAnsi="Arial Narrow" w:cs="Arial"/>
                <w:sz w:val="18"/>
                <w:szCs w:val="18"/>
              </w:rPr>
              <w:t> </w:t>
            </w:r>
            <w:r w:rsidRPr="007D00E7">
              <w:rPr>
                <w:rFonts w:ascii="Arial Narrow" w:hAnsi="Arial Narrow" w:cs="Arial"/>
                <w:i/>
                <w:sz w:val="18"/>
                <w:szCs w:val="18"/>
              </w:rPr>
              <w:t xml:space="preserve">remis au TITULAIRE </w:t>
            </w:r>
            <w:r w:rsidR="007D00E7" w:rsidRPr="007D00E7">
              <w:rPr>
                <w:rFonts w:ascii="Arial Narrow" w:hAnsi="Arial Narrow" w:cs="Arial"/>
                <w:i/>
                <w:sz w:val="18"/>
                <w:szCs w:val="18"/>
              </w:rPr>
              <w:t xml:space="preserve"> </w:t>
            </w:r>
            <w:r w:rsidRPr="007D00E7">
              <w:rPr>
                <w:rFonts w:ascii="Arial Narrow" w:hAnsi="Arial Narrow" w:cs="Arial"/>
                <w:i/>
                <w:sz w:val="18"/>
                <w:szCs w:val="18"/>
              </w:rPr>
              <w:t>/</w:t>
            </w:r>
            <w:r w:rsidR="007D00E7" w:rsidRPr="007D00E7">
              <w:rPr>
                <w:rFonts w:ascii="Arial Narrow" w:hAnsi="Arial Narrow" w:cs="Arial"/>
                <w:i/>
                <w:sz w:val="18"/>
                <w:szCs w:val="18"/>
              </w:rPr>
              <w:t xml:space="preserve"> </w:t>
            </w:r>
            <w:r w:rsidRPr="007D00E7">
              <w:rPr>
                <w:rFonts w:ascii="Arial Narrow" w:hAnsi="Arial Narrow" w:cs="Arial"/>
                <w:i/>
                <w:sz w:val="18"/>
                <w:szCs w:val="18"/>
              </w:rPr>
              <w:t xml:space="preserve"> </w:t>
            </w:r>
            <w:r w:rsidR="001E093D">
              <w:rPr>
                <w:rFonts w:ascii="Arial Narrow" w:hAnsi="Arial Narrow" w:cs="Arial"/>
                <w:sz w:val="18"/>
                <w:szCs w:val="18"/>
              </w:rPr>
              <w:fldChar w:fldCharType="begin">
                <w:ffData>
                  <w:name w:val=""/>
                  <w:enabled/>
                  <w:calcOnExit w:val="0"/>
                  <w:checkBox>
                    <w:sizeAuto/>
                    <w:default w:val="1"/>
                  </w:checkBox>
                </w:ffData>
              </w:fldChar>
            </w:r>
            <w:r w:rsidR="001E093D">
              <w:rPr>
                <w:rFonts w:ascii="Arial Narrow" w:hAnsi="Arial Narrow" w:cs="Arial"/>
                <w:sz w:val="18"/>
                <w:szCs w:val="18"/>
              </w:rPr>
              <w:instrText xml:space="preserve"> FORMCHECKBOX </w:instrText>
            </w:r>
            <w:r w:rsidR="00A05D3D">
              <w:rPr>
                <w:rFonts w:ascii="Arial Narrow" w:hAnsi="Arial Narrow" w:cs="Arial"/>
                <w:sz w:val="18"/>
                <w:szCs w:val="18"/>
              </w:rPr>
            </w:r>
            <w:r w:rsidR="00A05D3D">
              <w:rPr>
                <w:rFonts w:ascii="Arial Narrow" w:hAnsi="Arial Narrow" w:cs="Arial"/>
                <w:sz w:val="18"/>
                <w:szCs w:val="18"/>
              </w:rPr>
              <w:fldChar w:fldCharType="separate"/>
            </w:r>
            <w:r w:rsidR="001E093D">
              <w:rPr>
                <w:rFonts w:ascii="Arial Narrow" w:hAnsi="Arial Narrow" w:cs="Arial"/>
                <w:sz w:val="18"/>
                <w:szCs w:val="18"/>
              </w:rPr>
              <w:fldChar w:fldCharType="end"/>
            </w:r>
            <w:r w:rsidRPr="007D00E7">
              <w:rPr>
                <w:rFonts w:ascii="Arial Narrow" w:hAnsi="Arial Narrow" w:cs="Arial"/>
                <w:sz w:val="18"/>
                <w:szCs w:val="18"/>
              </w:rPr>
              <w:t> </w:t>
            </w:r>
            <w:r w:rsidRPr="007D00E7">
              <w:rPr>
                <w:rFonts w:ascii="Arial Narrow" w:hAnsi="Arial Narrow" w:cs="Arial"/>
                <w:i/>
                <w:sz w:val="18"/>
                <w:szCs w:val="18"/>
              </w:rPr>
              <w:t>non remis</w:t>
            </w:r>
          </w:p>
        </w:tc>
      </w:tr>
    </w:tbl>
    <w:p w14:paraId="3EC9FAAF" w14:textId="77777777" w:rsidR="00DF6B58" w:rsidRPr="00B576D4" w:rsidRDefault="00DF6B58" w:rsidP="00544601">
      <w:pPr>
        <w:spacing w:after="120"/>
        <w:rPr>
          <w:rFonts w:ascii="Arial Narrow" w:hAnsi="Arial Narrow" w:cs="Arial"/>
          <w:sz w:val="16"/>
          <w:szCs w:val="16"/>
        </w:rPr>
      </w:pPr>
    </w:p>
    <w:sectPr w:rsidR="00DF6B58" w:rsidRPr="00B576D4" w:rsidSect="00DB61BF">
      <w:type w:val="continuous"/>
      <w:pgSz w:w="11906" w:h="16838" w:code="9"/>
      <w:pgMar w:top="1134" w:right="851" w:bottom="851" w:left="851"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44EAD" w14:textId="77777777" w:rsidR="004B4DC0" w:rsidRDefault="004B4DC0" w:rsidP="00C85F16">
      <w:r>
        <w:separator/>
      </w:r>
    </w:p>
  </w:endnote>
  <w:endnote w:type="continuationSeparator" w:id="0">
    <w:p w14:paraId="1E5FEDC3" w14:textId="77777777" w:rsidR="004B4DC0" w:rsidRDefault="004B4DC0" w:rsidP="00C85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48596856"/>
      <w:docPartObj>
        <w:docPartGallery w:val="Page Numbers (Bottom of Page)"/>
        <w:docPartUnique/>
      </w:docPartObj>
    </w:sdtPr>
    <w:sdtEndPr/>
    <w:sdtContent>
      <w:sdt>
        <w:sdtPr>
          <w:rPr>
            <w:rFonts w:ascii="Arial Narrow" w:hAnsi="Arial Narrow"/>
          </w:rPr>
          <w:id w:val="48596857"/>
          <w:docPartObj>
            <w:docPartGallery w:val="Page Numbers (Top of Page)"/>
            <w:docPartUnique/>
          </w:docPartObj>
        </w:sdtPr>
        <w:sdtEndPr/>
        <w:sdtContent>
          <w:p w14:paraId="320A3610" w14:textId="2E0A34E9" w:rsidR="004B4DC0" w:rsidRPr="006402B9" w:rsidRDefault="004B4DC0" w:rsidP="000035D4">
            <w:pPr>
              <w:rPr>
                <w:rFonts w:ascii="Arial Narrow" w:hAnsi="Arial Narrow"/>
              </w:rPr>
            </w:pPr>
            <w:r w:rsidRPr="005775D4">
              <w:rPr>
                <w:rFonts w:ascii="Arial Narrow" w:hAnsi="Arial Narrow"/>
                <w:sz w:val="28"/>
                <w:szCs w:val="28"/>
                <w:bdr w:val="single" w:sz="4" w:space="0" w:color="auto"/>
                <w:shd w:val="clear" w:color="auto" w:fill="F2DBDB" w:themeFill="accent2" w:themeFillTint="33"/>
              </w:rPr>
              <w:t xml:space="preserve">□ </w:t>
            </w:r>
            <w:r w:rsidRPr="005775D4">
              <w:rPr>
                <w:rFonts w:ascii="Arial Narrow" w:hAnsi="Arial Narrow"/>
                <w:sz w:val="16"/>
                <w:szCs w:val="16"/>
                <w:bdr w:val="single" w:sz="4" w:space="0" w:color="auto"/>
                <w:shd w:val="clear" w:color="auto" w:fill="F2DBDB" w:themeFill="accent2" w:themeFillTint="33"/>
              </w:rPr>
              <w:t>Parties à renseigner par le TITULAIRE en tant que de besoin</w:t>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sidR="00427955">
              <w:rPr>
                <w:rFonts w:ascii="Arial Narrow" w:hAnsi="Arial Narrow"/>
                <w:sz w:val="16"/>
                <w:szCs w:val="16"/>
                <w:bdr w:val="single" w:sz="4" w:space="0" w:color="auto"/>
                <w:shd w:val="clear" w:color="auto" w:fill="F2DBDB" w:themeFill="accent2" w:themeFillTint="33"/>
              </w:rPr>
              <w:t xml:space="preserve">                                                                               </w:t>
            </w:r>
            <w:r>
              <w:rPr>
                <w:rFonts w:ascii="Arial Narrow" w:hAnsi="Arial Narrow"/>
                <w:sz w:val="16"/>
                <w:szCs w:val="16"/>
              </w:rPr>
              <w:tab/>
            </w:r>
            <w:r w:rsidRPr="006402B9">
              <w:rPr>
                <w:rFonts w:ascii="Arial Narrow" w:hAnsi="Arial Narrow"/>
              </w:rPr>
              <w:fldChar w:fldCharType="begin"/>
            </w:r>
            <w:r w:rsidRPr="006402B9">
              <w:rPr>
                <w:rFonts w:ascii="Arial Narrow" w:hAnsi="Arial Narrow"/>
              </w:rPr>
              <w:instrText>PAGE</w:instrText>
            </w:r>
            <w:r w:rsidRPr="006402B9">
              <w:rPr>
                <w:rFonts w:ascii="Arial Narrow" w:hAnsi="Arial Narrow"/>
              </w:rPr>
              <w:fldChar w:fldCharType="separate"/>
            </w:r>
            <w:r>
              <w:rPr>
                <w:rFonts w:ascii="Arial Narrow" w:hAnsi="Arial Narrow"/>
                <w:noProof/>
              </w:rPr>
              <w:t>1</w:t>
            </w:r>
            <w:r w:rsidRPr="006402B9">
              <w:rPr>
                <w:rFonts w:ascii="Arial Narrow" w:hAnsi="Arial Narrow"/>
              </w:rPr>
              <w:fldChar w:fldCharType="end"/>
            </w:r>
            <w:r w:rsidRPr="006402B9">
              <w:rPr>
                <w:rFonts w:ascii="Arial Narrow" w:hAnsi="Arial Narrow"/>
              </w:rPr>
              <w:t>/</w:t>
            </w:r>
            <w:r w:rsidRPr="006402B9">
              <w:rPr>
                <w:rFonts w:ascii="Arial Narrow" w:hAnsi="Arial Narrow"/>
              </w:rPr>
              <w:fldChar w:fldCharType="begin"/>
            </w:r>
            <w:r w:rsidRPr="006402B9">
              <w:rPr>
                <w:rFonts w:ascii="Arial Narrow" w:hAnsi="Arial Narrow"/>
              </w:rPr>
              <w:instrText>NUMPAGES</w:instrText>
            </w:r>
            <w:r w:rsidRPr="006402B9">
              <w:rPr>
                <w:rFonts w:ascii="Arial Narrow" w:hAnsi="Arial Narrow"/>
              </w:rPr>
              <w:fldChar w:fldCharType="separate"/>
            </w:r>
            <w:r>
              <w:rPr>
                <w:rFonts w:ascii="Arial Narrow" w:hAnsi="Arial Narrow"/>
                <w:noProof/>
              </w:rPr>
              <w:t>4</w:t>
            </w:r>
            <w:r w:rsidRPr="006402B9">
              <w:rPr>
                <w:rFonts w:ascii="Arial Narrow" w:hAnsi="Arial Narrow"/>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5315C" w14:textId="77777777" w:rsidR="004B4DC0" w:rsidRDefault="004B4DC0" w:rsidP="00C85F16">
      <w:r>
        <w:separator/>
      </w:r>
    </w:p>
  </w:footnote>
  <w:footnote w:type="continuationSeparator" w:id="0">
    <w:p w14:paraId="30D6B15F" w14:textId="77777777" w:rsidR="004B4DC0" w:rsidRDefault="004B4DC0" w:rsidP="00C85F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12.65pt;height:12.65pt" o:bullet="t">
        <v:imagedata r:id="rId1" o:title=""/>
      </v:shape>
    </w:pict>
  </w:numPicBullet>
  <w:numPicBullet w:numPicBulletId="1">
    <w:pict>
      <v:shape id="_x0000_i1089" type="#_x0000_t75" style="width:11.5pt;height:11.5pt" o:bullet="t">
        <v:imagedata r:id="rId2" o:title="msoD893"/>
      </v:shape>
    </w:pict>
  </w:numPicBullet>
  <w:abstractNum w:abstractNumId="0" w15:restartNumberingAfterBreak="0">
    <w:nsid w:val="B92FB211"/>
    <w:multiLevelType w:val="hybridMultilevel"/>
    <w:tmpl w:val="456AF1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A520D0"/>
    <w:multiLevelType w:val="hybridMultilevel"/>
    <w:tmpl w:val="0BFE6CFA"/>
    <w:lvl w:ilvl="0" w:tplc="B556173E">
      <w:start w:val="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CE73A36"/>
    <w:multiLevelType w:val="hybridMultilevel"/>
    <w:tmpl w:val="616A9E5C"/>
    <w:lvl w:ilvl="0" w:tplc="EE1E7C82">
      <w:start w:val="1"/>
      <w:numFmt w:val="decimal"/>
      <w:lvlText w:val="%1."/>
      <w:lvlJc w:val="left"/>
      <w:pPr>
        <w:tabs>
          <w:tab w:val="num" w:pos="2204"/>
        </w:tabs>
        <w:ind w:left="2204" w:hanging="360"/>
      </w:pPr>
      <w:rPr>
        <w:rFonts w:hint="default"/>
        <w:b/>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20BE3F42"/>
    <w:multiLevelType w:val="hybridMultilevel"/>
    <w:tmpl w:val="11FEBD04"/>
    <w:lvl w:ilvl="0" w:tplc="7B68C708">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E36CD7"/>
    <w:multiLevelType w:val="multilevel"/>
    <w:tmpl w:val="11FEBD04"/>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4C2B68"/>
    <w:multiLevelType w:val="hybridMultilevel"/>
    <w:tmpl w:val="CD0A9D2A"/>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6" w15:restartNumberingAfterBreak="0">
    <w:nsid w:val="312A439B"/>
    <w:multiLevelType w:val="hybridMultilevel"/>
    <w:tmpl w:val="8306DE22"/>
    <w:lvl w:ilvl="0" w:tplc="7B68C708">
      <w:start w:val="1"/>
      <w:numFmt w:val="bullet"/>
      <w:lvlText w:val=""/>
      <w:lvlPicBulletId w:val="0"/>
      <w:lvlJc w:val="left"/>
      <w:pPr>
        <w:tabs>
          <w:tab w:val="num" w:pos="720"/>
        </w:tabs>
        <w:ind w:left="720" w:hanging="360"/>
      </w:pPr>
      <w:rPr>
        <w:rFonts w:ascii="Symbol" w:hAnsi="Symbol" w:hint="default"/>
      </w:rPr>
    </w:lvl>
    <w:lvl w:ilvl="1" w:tplc="0EB6A8EE" w:tentative="1">
      <w:start w:val="1"/>
      <w:numFmt w:val="bullet"/>
      <w:lvlText w:val=""/>
      <w:lvlJc w:val="left"/>
      <w:pPr>
        <w:tabs>
          <w:tab w:val="num" w:pos="1440"/>
        </w:tabs>
        <w:ind w:left="1440" w:hanging="360"/>
      </w:pPr>
      <w:rPr>
        <w:rFonts w:ascii="Symbol" w:hAnsi="Symbol" w:hint="default"/>
      </w:rPr>
    </w:lvl>
    <w:lvl w:ilvl="2" w:tplc="2F3EAAFA" w:tentative="1">
      <w:start w:val="1"/>
      <w:numFmt w:val="bullet"/>
      <w:lvlText w:val=""/>
      <w:lvlJc w:val="left"/>
      <w:pPr>
        <w:tabs>
          <w:tab w:val="num" w:pos="2160"/>
        </w:tabs>
        <w:ind w:left="2160" w:hanging="360"/>
      </w:pPr>
      <w:rPr>
        <w:rFonts w:ascii="Symbol" w:hAnsi="Symbol" w:hint="default"/>
      </w:rPr>
    </w:lvl>
    <w:lvl w:ilvl="3" w:tplc="D9008F8C" w:tentative="1">
      <w:start w:val="1"/>
      <w:numFmt w:val="bullet"/>
      <w:lvlText w:val=""/>
      <w:lvlJc w:val="left"/>
      <w:pPr>
        <w:tabs>
          <w:tab w:val="num" w:pos="2880"/>
        </w:tabs>
        <w:ind w:left="2880" w:hanging="360"/>
      </w:pPr>
      <w:rPr>
        <w:rFonts w:ascii="Symbol" w:hAnsi="Symbol" w:hint="default"/>
      </w:rPr>
    </w:lvl>
    <w:lvl w:ilvl="4" w:tplc="7F8EEDB6" w:tentative="1">
      <w:start w:val="1"/>
      <w:numFmt w:val="bullet"/>
      <w:lvlText w:val=""/>
      <w:lvlJc w:val="left"/>
      <w:pPr>
        <w:tabs>
          <w:tab w:val="num" w:pos="3600"/>
        </w:tabs>
        <w:ind w:left="3600" w:hanging="360"/>
      </w:pPr>
      <w:rPr>
        <w:rFonts w:ascii="Symbol" w:hAnsi="Symbol" w:hint="default"/>
      </w:rPr>
    </w:lvl>
    <w:lvl w:ilvl="5" w:tplc="E69C9D24" w:tentative="1">
      <w:start w:val="1"/>
      <w:numFmt w:val="bullet"/>
      <w:lvlText w:val=""/>
      <w:lvlJc w:val="left"/>
      <w:pPr>
        <w:tabs>
          <w:tab w:val="num" w:pos="4320"/>
        </w:tabs>
        <w:ind w:left="4320" w:hanging="360"/>
      </w:pPr>
      <w:rPr>
        <w:rFonts w:ascii="Symbol" w:hAnsi="Symbol" w:hint="default"/>
      </w:rPr>
    </w:lvl>
    <w:lvl w:ilvl="6" w:tplc="EFD4414E" w:tentative="1">
      <w:start w:val="1"/>
      <w:numFmt w:val="bullet"/>
      <w:lvlText w:val=""/>
      <w:lvlJc w:val="left"/>
      <w:pPr>
        <w:tabs>
          <w:tab w:val="num" w:pos="5040"/>
        </w:tabs>
        <w:ind w:left="5040" w:hanging="360"/>
      </w:pPr>
      <w:rPr>
        <w:rFonts w:ascii="Symbol" w:hAnsi="Symbol" w:hint="default"/>
      </w:rPr>
    </w:lvl>
    <w:lvl w:ilvl="7" w:tplc="B9D251DE" w:tentative="1">
      <w:start w:val="1"/>
      <w:numFmt w:val="bullet"/>
      <w:lvlText w:val=""/>
      <w:lvlJc w:val="left"/>
      <w:pPr>
        <w:tabs>
          <w:tab w:val="num" w:pos="5760"/>
        </w:tabs>
        <w:ind w:left="5760" w:hanging="360"/>
      </w:pPr>
      <w:rPr>
        <w:rFonts w:ascii="Symbol" w:hAnsi="Symbol" w:hint="default"/>
      </w:rPr>
    </w:lvl>
    <w:lvl w:ilvl="8" w:tplc="0C22B3A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329C420F"/>
    <w:multiLevelType w:val="hybridMultilevel"/>
    <w:tmpl w:val="85523878"/>
    <w:lvl w:ilvl="0" w:tplc="4F34D6B6">
      <w:start w:val="1"/>
      <w:numFmt w:val="decimal"/>
      <w:lvlText w:val="%1)"/>
      <w:lvlJc w:val="left"/>
      <w:pPr>
        <w:tabs>
          <w:tab w:val="num" w:pos="720"/>
        </w:tabs>
        <w:ind w:left="720" w:hanging="360"/>
      </w:pPr>
      <w:rPr>
        <w:rFonts w:hint="default"/>
        <w:b/>
        <w:u w:val="singl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46032DDB"/>
    <w:multiLevelType w:val="hybridMultilevel"/>
    <w:tmpl w:val="97E4A382"/>
    <w:lvl w:ilvl="0" w:tplc="8BBAC834">
      <w:numFmt w:val="bullet"/>
      <w:lvlText w:val="-"/>
      <w:lvlJc w:val="left"/>
      <w:pPr>
        <w:tabs>
          <w:tab w:val="num" w:pos="1211"/>
        </w:tabs>
        <w:ind w:left="1211"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987DFF"/>
    <w:multiLevelType w:val="hybridMultilevel"/>
    <w:tmpl w:val="F0E403E4"/>
    <w:lvl w:ilvl="0" w:tplc="8BBAC83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0B068B"/>
    <w:multiLevelType w:val="hybridMultilevel"/>
    <w:tmpl w:val="642C6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97C6BF4"/>
    <w:multiLevelType w:val="multilevel"/>
    <w:tmpl w:val="E6A274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7CFF1F2B"/>
    <w:multiLevelType w:val="hybridMultilevel"/>
    <w:tmpl w:val="FF5ADFB6"/>
    <w:lvl w:ilvl="0" w:tplc="F792685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052028618">
    <w:abstractNumId w:val="0"/>
  </w:num>
  <w:num w:numId="2" w16cid:durableId="887956418">
    <w:abstractNumId w:val="6"/>
  </w:num>
  <w:num w:numId="3" w16cid:durableId="783112427">
    <w:abstractNumId w:val="3"/>
  </w:num>
  <w:num w:numId="4" w16cid:durableId="1417634699">
    <w:abstractNumId w:val="4"/>
  </w:num>
  <w:num w:numId="5" w16cid:durableId="973483170">
    <w:abstractNumId w:val="8"/>
  </w:num>
  <w:num w:numId="6" w16cid:durableId="1291739450">
    <w:abstractNumId w:val="9"/>
  </w:num>
  <w:num w:numId="7" w16cid:durableId="698163170">
    <w:abstractNumId w:val="2"/>
  </w:num>
  <w:num w:numId="8" w16cid:durableId="132842905">
    <w:abstractNumId w:val="7"/>
  </w:num>
  <w:num w:numId="9" w16cid:durableId="2108427834">
    <w:abstractNumId w:val="11"/>
  </w:num>
  <w:num w:numId="10" w16cid:durableId="1055352420">
    <w:abstractNumId w:val="12"/>
  </w:num>
  <w:num w:numId="11" w16cid:durableId="1562249565">
    <w:abstractNumId w:val="10"/>
  </w:num>
  <w:num w:numId="12" w16cid:durableId="2080711736">
    <w:abstractNumId w:val="5"/>
  </w:num>
  <w:num w:numId="13" w16cid:durableId="101052982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TTNER Cécile">
    <w15:presenceInfo w15:providerId="AD" w15:userId="S-1-5-21-1078081533-606747145-839522115-1136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537"/>
    <w:rsid w:val="0000096D"/>
    <w:rsid w:val="00000A1E"/>
    <w:rsid w:val="000010E1"/>
    <w:rsid w:val="00001241"/>
    <w:rsid w:val="0000196E"/>
    <w:rsid w:val="00001BE6"/>
    <w:rsid w:val="00001F96"/>
    <w:rsid w:val="000035D4"/>
    <w:rsid w:val="0000371F"/>
    <w:rsid w:val="000038AF"/>
    <w:rsid w:val="00003E21"/>
    <w:rsid w:val="0000463F"/>
    <w:rsid w:val="00004F9F"/>
    <w:rsid w:val="00005D23"/>
    <w:rsid w:val="00006306"/>
    <w:rsid w:val="00006C24"/>
    <w:rsid w:val="000070ED"/>
    <w:rsid w:val="00007E5D"/>
    <w:rsid w:val="00010315"/>
    <w:rsid w:val="00010761"/>
    <w:rsid w:val="00010A6D"/>
    <w:rsid w:val="00011829"/>
    <w:rsid w:val="00011CFD"/>
    <w:rsid w:val="00012789"/>
    <w:rsid w:val="00013D37"/>
    <w:rsid w:val="0001441A"/>
    <w:rsid w:val="00014676"/>
    <w:rsid w:val="00014A8F"/>
    <w:rsid w:val="00014D3E"/>
    <w:rsid w:val="00015457"/>
    <w:rsid w:val="00017084"/>
    <w:rsid w:val="00017518"/>
    <w:rsid w:val="00017519"/>
    <w:rsid w:val="00017623"/>
    <w:rsid w:val="00017814"/>
    <w:rsid w:val="00017BCB"/>
    <w:rsid w:val="00017D54"/>
    <w:rsid w:val="00017E75"/>
    <w:rsid w:val="000204B6"/>
    <w:rsid w:val="00020A60"/>
    <w:rsid w:val="00020BE2"/>
    <w:rsid w:val="00020D01"/>
    <w:rsid w:val="000211A1"/>
    <w:rsid w:val="000218FB"/>
    <w:rsid w:val="0002256B"/>
    <w:rsid w:val="00022ADE"/>
    <w:rsid w:val="00023486"/>
    <w:rsid w:val="0002352C"/>
    <w:rsid w:val="0002391B"/>
    <w:rsid w:val="00023A92"/>
    <w:rsid w:val="00023B91"/>
    <w:rsid w:val="00024B20"/>
    <w:rsid w:val="000250E1"/>
    <w:rsid w:val="000251AD"/>
    <w:rsid w:val="000254EE"/>
    <w:rsid w:val="00025C90"/>
    <w:rsid w:val="00025F3C"/>
    <w:rsid w:val="00026D36"/>
    <w:rsid w:val="00026EDA"/>
    <w:rsid w:val="00027AD7"/>
    <w:rsid w:val="00030170"/>
    <w:rsid w:val="00031895"/>
    <w:rsid w:val="000320D9"/>
    <w:rsid w:val="000328B2"/>
    <w:rsid w:val="00033EF1"/>
    <w:rsid w:val="0003439B"/>
    <w:rsid w:val="00034649"/>
    <w:rsid w:val="00034652"/>
    <w:rsid w:val="000350B7"/>
    <w:rsid w:val="00035177"/>
    <w:rsid w:val="00036035"/>
    <w:rsid w:val="000360B3"/>
    <w:rsid w:val="00036837"/>
    <w:rsid w:val="00036931"/>
    <w:rsid w:val="00036973"/>
    <w:rsid w:val="00036D79"/>
    <w:rsid w:val="00036E59"/>
    <w:rsid w:val="00037586"/>
    <w:rsid w:val="00037A76"/>
    <w:rsid w:val="00037CFA"/>
    <w:rsid w:val="00037F9F"/>
    <w:rsid w:val="00040082"/>
    <w:rsid w:val="0004010C"/>
    <w:rsid w:val="000404C8"/>
    <w:rsid w:val="00041066"/>
    <w:rsid w:val="000413AA"/>
    <w:rsid w:val="00041A5E"/>
    <w:rsid w:val="00041E2C"/>
    <w:rsid w:val="00042F82"/>
    <w:rsid w:val="000431BE"/>
    <w:rsid w:val="0004352A"/>
    <w:rsid w:val="00043722"/>
    <w:rsid w:val="000437B6"/>
    <w:rsid w:val="0004389F"/>
    <w:rsid w:val="00043C82"/>
    <w:rsid w:val="00043F9A"/>
    <w:rsid w:val="00044B4B"/>
    <w:rsid w:val="00044BA3"/>
    <w:rsid w:val="00044CAA"/>
    <w:rsid w:val="00044E19"/>
    <w:rsid w:val="00045181"/>
    <w:rsid w:val="00045515"/>
    <w:rsid w:val="000455FF"/>
    <w:rsid w:val="000459AD"/>
    <w:rsid w:val="0004616E"/>
    <w:rsid w:val="00046A1E"/>
    <w:rsid w:val="0004767E"/>
    <w:rsid w:val="00047863"/>
    <w:rsid w:val="0005057E"/>
    <w:rsid w:val="00050641"/>
    <w:rsid w:val="0005091C"/>
    <w:rsid w:val="000509FF"/>
    <w:rsid w:val="00050CF0"/>
    <w:rsid w:val="00050E85"/>
    <w:rsid w:val="00051DE1"/>
    <w:rsid w:val="00052FD1"/>
    <w:rsid w:val="00053144"/>
    <w:rsid w:val="000540EA"/>
    <w:rsid w:val="00054785"/>
    <w:rsid w:val="00054D3F"/>
    <w:rsid w:val="00054D99"/>
    <w:rsid w:val="0005532A"/>
    <w:rsid w:val="00055E5C"/>
    <w:rsid w:val="000561BA"/>
    <w:rsid w:val="0005770A"/>
    <w:rsid w:val="00057B20"/>
    <w:rsid w:val="00057D60"/>
    <w:rsid w:val="00057F95"/>
    <w:rsid w:val="0006073C"/>
    <w:rsid w:val="00060D23"/>
    <w:rsid w:val="00060D39"/>
    <w:rsid w:val="000614F0"/>
    <w:rsid w:val="000618CE"/>
    <w:rsid w:val="00061BF6"/>
    <w:rsid w:val="00061DFD"/>
    <w:rsid w:val="00061F04"/>
    <w:rsid w:val="000622CC"/>
    <w:rsid w:val="00062EBE"/>
    <w:rsid w:val="000648F3"/>
    <w:rsid w:val="000649B0"/>
    <w:rsid w:val="00064BF5"/>
    <w:rsid w:val="000656AB"/>
    <w:rsid w:val="000658A1"/>
    <w:rsid w:val="00065B53"/>
    <w:rsid w:val="0006609F"/>
    <w:rsid w:val="000660EE"/>
    <w:rsid w:val="00066AB3"/>
    <w:rsid w:val="00066DAE"/>
    <w:rsid w:val="000702BF"/>
    <w:rsid w:val="00071855"/>
    <w:rsid w:val="0007188D"/>
    <w:rsid w:val="00071905"/>
    <w:rsid w:val="00071C23"/>
    <w:rsid w:val="0007212B"/>
    <w:rsid w:val="00073097"/>
    <w:rsid w:val="00073B9B"/>
    <w:rsid w:val="00073BA3"/>
    <w:rsid w:val="00073C59"/>
    <w:rsid w:val="0007415B"/>
    <w:rsid w:val="00074D0E"/>
    <w:rsid w:val="000751C6"/>
    <w:rsid w:val="000753A2"/>
    <w:rsid w:val="0007675D"/>
    <w:rsid w:val="00076D26"/>
    <w:rsid w:val="000775DA"/>
    <w:rsid w:val="0007765A"/>
    <w:rsid w:val="00077D42"/>
    <w:rsid w:val="0008004B"/>
    <w:rsid w:val="000801F3"/>
    <w:rsid w:val="000805AC"/>
    <w:rsid w:val="00080B2B"/>
    <w:rsid w:val="00080FB3"/>
    <w:rsid w:val="00081686"/>
    <w:rsid w:val="000820B4"/>
    <w:rsid w:val="00082AA5"/>
    <w:rsid w:val="00082B57"/>
    <w:rsid w:val="0008346B"/>
    <w:rsid w:val="000835F8"/>
    <w:rsid w:val="00085068"/>
    <w:rsid w:val="000856EC"/>
    <w:rsid w:val="00085747"/>
    <w:rsid w:val="00085EC9"/>
    <w:rsid w:val="00086313"/>
    <w:rsid w:val="00086813"/>
    <w:rsid w:val="00086932"/>
    <w:rsid w:val="00090132"/>
    <w:rsid w:val="00090819"/>
    <w:rsid w:val="00090D7F"/>
    <w:rsid w:val="000919DB"/>
    <w:rsid w:val="00091D0D"/>
    <w:rsid w:val="0009213D"/>
    <w:rsid w:val="00092693"/>
    <w:rsid w:val="0009291B"/>
    <w:rsid w:val="000939F4"/>
    <w:rsid w:val="00093ED0"/>
    <w:rsid w:val="0009433F"/>
    <w:rsid w:val="0009557A"/>
    <w:rsid w:val="00095D35"/>
    <w:rsid w:val="00097080"/>
    <w:rsid w:val="00097A26"/>
    <w:rsid w:val="00097D0B"/>
    <w:rsid w:val="00097E18"/>
    <w:rsid w:val="000A0105"/>
    <w:rsid w:val="000A015D"/>
    <w:rsid w:val="000A03FC"/>
    <w:rsid w:val="000A055D"/>
    <w:rsid w:val="000A057E"/>
    <w:rsid w:val="000A0655"/>
    <w:rsid w:val="000A092B"/>
    <w:rsid w:val="000A1093"/>
    <w:rsid w:val="000A14E2"/>
    <w:rsid w:val="000A1574"/>
    <w:rsid w:val="000A1E56"/>
    <w:rsid w:val="000A20FE"/>
    <w:rsid w:val="000A251C"/>
    <w:rsid w:val="000A2933"/>
    <w:rsid w:val="000A40D5"/>
    <w:rsid w:val="000A4193"/>
    <w:rsid w:val="000A4F50"/>
    <w:rsid w:val="000A5A33"/>
    <w:rsid w:val="000A6245"/>
    <w:rsid w:val="000A64F5"/>
    <w:rsid w:val="000A6816"/>
    <w:rsid w:val="000A69B9"/>
    <w:rsid w:val="000A6FB1"/>
    <w:rsid w:val="000A79FF"/>
    <w:rsid w:val="000A7D55"/>
    <w:rsid w:val="000A7DDC"/>
    <w:rsid w:val="000B004B"/>
    <w:rsid w:val="000B00B0"/>
    <w:rsid w:val="000B01CD"/>
    <w:rsid w:val="000B03DF"/>
    <w:rsid w:val="000B06EE"/>
    <w:rsid w:val="000B0AFD"/>
    <w:rsid w:val="000B0C35"/>
    <w:rsid w:val="000B1075"/>
    <w:rsid w:val="000B1095"/>
    <w:rsid w:val="000B1129"/>
    <w:rsid w:val="000B15A3"/>
    <w:rsid w:val="000B1829"/>
    <w:rsid w:val="000B1920"/>
    <w:rsid w:val="000B1C36"/>
    <w:rsid w:val="000B2165"/>
    <w:rsid w:val="000B2950"/>
    <w:rsid w:val="000B373F"/>
    <w:rsid w:val="000B379B"/>
    <w:rsid w:val="000B4505"/>
    <w:rsid w:val="000B4B0B"/>
    <w:rsid w:val="000B5A7D"/>
    <w:rsid w:val="000B5E05"/>
    <w:rsid w:val="000B5F25"/>
    <w:rsid w:val="000B5F64"/>
    <w:rsid w:val="000B617B"/>
    <w:rsid w:val="000B62A0"/>
    <w:rsid w:val="000B76B2"/>
    <w:rsid w:val="000B7AFC"/>
    <w:rsid w:val="000B7CFA"/>
    <w:rsid w:val="000C061C"/>
    <w:rsid w:val="000C14EE"/>
    <w:rsid w:val="000C15E1"/>
    <w:rsid w:val="000C1854"/>
    <w:rsid w:val="000C20DA"/>
    <w:rsid w:val="000C2133"/>
    <w:rsid w:val="000C2251"/>
    <w:rsid w:val="000C24DE"/>
    <w:rsid w:val="000C2A28"/>
    <w:rsid w:val="000C2AF0"/>
    <w:rsid w:val="000C301B"/>
    <w:rsid w:val="000C3632"/>
    <w:rsid w:val="000C4712"/>
    <w:rsid w:val="000C4D24"/>
    <w:rsid w:val="000C4E2C"/>
    <w:rsid w:val="000C55A6"/>
    <w:rsid w:val="000C5743"/>
    <w:rsid w:val="000C57CF"/>
    <w:rsid w:val="000C5EAB"/>
    <w:rsid w:val="000C6A13"/>
    <w:rsid w:val="000C7C4F"/>
    <w:rsid w:val="000D0A7A"/>
    <w:rsid w:val="000D10B8"/>
    <w:rsid w:val="000D10BB"/>
    <w:rsid w:val="000D110E"/>
    <w:rsid w:val="000D117F"/>
    <w:rsid w:val="000D1D5E"/>
    <w:rsid w:val="000D1FD5"/>
    <w:rsid w:val="000D2274"/>
    <w:rsid w:val="000D27D5"/>
    <w:rsid w:val="000D301C"/>
    <w:rsid w:val="000D33FF"/>
    <w:rsid w:val="000D4227"/>
    <w:rsid w:val="000D4538"/>
    <w:rsid w:val="000D4BAF"/>
    <w:rsid w:val="000D4E67"/>
    <w:rsid w:val="000D59BF"/>
    <w:rsid w:val="000D5A05"/>
    <w:rsid w:val="000D5F27"/>
    <w:rsid w:val="000D745B"/>
    <w:rsid w:val="000D7C4B"/>
    <w:rsid w:val="000D7D01"/>
    <w:rsid w:val="000D7DBD"/>
    <w:rsid w:val="000E046C"/>
    <w:rsid w:val="000E1158"/>
    <w:rsid w:val="000E12A5"/>
    <w:rsid w:val="000E17D6"/>
    <w:rsid w:val="000E2234"/>
    <w:rsid w:val="000E361C"/>
    <w:rsid w:val="000E362A"/>
    <w:rsid w:val="000E3D2D"/>
    <w:rsid w:val="000E412C"/>
    <w:rsid w:val="000E4493"/>
    <w:rsid w:val="000E48E6"/>
    <w:rsid w:val="000E4F9F"/>
    <w:rsid w:val="000E50FF"/>
    <w:rsid w:val="000E5AFB"/>
    <w:rsid w:val="000E5FAC"/>
    <w:rsid w:val="000E78FF"/>
    <w:rsid w:val="000F0BAA"/>
    <w:rsid w:val="000F1138"/>
    <w:rsid w:val="000F142A"/>
    <w:rsid w:val="000F16AA"/>
    <w:rsid w:val="000F16EF"/>
    <w:rsid w:val="000F23AD"/>
    <w:rsid w:val="000F34DF"/>
    <w:rsid w:val="000F34F2"/>
    <w:rsid w:val="000F353E"/>
    <w:rsid w:val="000F3556"/>
    <w:rsid w:val="000F3864"/>
    <w:rsid w:val="000F3C9D"/>
    <w:rsid w:val="000F46E1"/>
    <w:rsid w:val="000F4C30"/>
    <w:rsid w:val="000F4F87"/>
    <w:rsid w:val="000F5452"/>
    <w:rsid w:val="000F595A"/>
    <w:rsid w:val="000F60CC"/>
    <w:rsid w:val="000F65C8"/>
    <w:rsid w:val="000F672C"/>
    <w:rsid w:val="000F7997"/>
    <w:rsid w:val="000F7B81"/>
    <w:rsid w:val="000F7DD1"/>
    <w:rsid w:val="0010062B"/>
    <w:rsid w:val="001007D0"/>
    <w:rsid w:val="00100907"/>
    <w:rsid w:val="00100B9E"/>
    <w:rsid w:val="00100DCB"/>
    <w:rsid w:val="0010196E"/>
    <w:rsid w:val="00101CA2"/>
    <w:rsid w:val="001022C0"/>
    <w:rsid w:val="00102796"/>
    <w:rsid w:val="00103463"/>
    <w:rsid w:val="00103557"/>
    <w:rsid w:val="00103587"/>
    <w:rsid w:val="0010385B"/>
    <w:rsid w:val="00103A92"/>
    <w:rsid w:val="00103C7D"/>
    <w:rsid w:val="001048A2"/>
    <w:rsid w:val="00104DE0"/>
    <w:rsid w:val="00105409"/>
    <w:rsid w:val="00105B0D"/>
    <w:rsid w:val="00105C7C"/>
    <w:rsid w:val="00105C9D"/>
    <w:rsid w:val="00105F27"/>
    <w:rsid w:val="00106AAD"/>
    <w:rsid w:val="001073C8"/>
    <w:rsid w:val="00107894"/>
    <w:rsid w:val="0011035A"/>
    <w:rsid w:val="00110580"/>
    <w:rsid w:val="001105A8"/>
    <w:rsid w:val="00110A61"/>
    <w:rsid w:val="001117AB"/>
    <w:rsid w:val="00112378"/>
    <w:rsid w:val="001124F5"/>
    <w:rsid w:val="00112AF6"/>
    <w:rsid w:val="00113E36"/>
    <w:rsid w:val="001148BC"/>
    <w:rsid w:val="00114F04"/>
    <w:rsid w:val="00114F3A"/>
    <w:rsid w:val="001155FB"/>
    <w:rsid w:val="0011604C"/>
    <w:rsid w:val="00116142"/>
    <w:rsid w:val="001168F6"/>
    <w:rsid w:val="00116CD7"/>
    <w:rsid w:val="0011714B"/>
    <w:rsid w:val="00117327"/>
    <w:rsid w:val="0011747E"/>
    <w:rsid w:val="00117F35"/>
    <w:rsid w:val="00120A59"/>
    <w:rsid w:val="00120C52"/>
    <w:rsid w:val="00121302"/>
    <w:rsid w:val="0012135E"/>
    <w:rsid w:val="001213B0"/>
    <w:rsid w:val="00121445"/>
    <w:rsid w:val="00121B9F"/>
    <w:rsid w:val="001221AE"/>
    <w:rsid w:val="0012257C"/>
    <w:rsid w:val="00123233"/>
    <w:rsid w:val="0012373B"/>
    <w:rsid w:val="00123AF2"/>
    <w:rsid w:val="00124CE4"/>
    <w:rsid w:val="00124F43"/>
    <w:rsid w:val="00125178"/>
    <w:rsid w:val="0012590C"/>
    <w:rsid w:val="00125BE6"/>
    <w:rsid w:val="00126033"/>
    <w:rsid w:val="00126473"/>
    <w:rsid w:val="00126725"/>
    <w:rsid w:val="0012685F"/>
    <w:rsid w:val="00127101"/>
    <w:rsid w:val="0012755C"/>
    <w:rsid w:val="0012786F"/>
    <w:rsid w:val="00127943"/>
    <w:rsid w:val="00127BA6"/>
    <w:rsid w:val="001308D4"/>
    <w:rsid w:val="00130A6F"/>
    <w:rsid w:val="00130C89"/>
    <w:rsid w:val="00130D53"/>
    <w:rsid w:val="00130E3B"/>
    <w:rsid w:val="0013194B"/>
    <w:rsid w:val="00131A7D"/>
    <w:rsid w:val="00131E9B"/>
    <w:rsid w:val="00132675"/>
    <w:rsid w:val="00132906"/>
    <w:rsid w:val="0013380F"/>
    <w:rsid w:val="0013406B"/>
    <w:rsid w:val="0013517B"/>
    <w:rsid w:val="00135875"/>
    <w:rsid w:val="001359D5"/>
    <w:rsid w:val="00135AA3"/>
    <w:rsid w:val="00135F83"/>
    <w:rsid w:val="001365E8"/>
    <w:rsid w:val="0013660A"/>
    <w:rsid w:val="00136964"/>
    <w:rsid w:val="00136C14"/>
    <w:rsid w:val="00137041"/>
    <w:rsid w:val="001377A9"/>
    <w:rsid w:val="00137AC9"/>
    <w:rsid w:val="00137B04"/>
    <w:rsid w:val="00137B23"/>
    <w:rsid w:val="00140E6C"/>
    <w:rsid w:val="001412BA"/>
    <w:rsid w:val="00141D7D"/>
    <w:rsid w:val="00142733"/>
    <w:rsid w:val="0014302E"/>
    <w:rsid w:val="001434BB"/>
    <w:rsid w:val="0014392A"/>
    <w:rsid w:val="00143EE0"/>
    <w:rsid w:val="00144B74"/>
    <w:rsid w:val="00144D02"/>
    <w:rsid w:val="00145B4B"/>
    <w:rsid w:val="0014629A"/>
    <w:rsid w:val="001464B1"/>
    <w:rsid w:val="0014658A"/>
    <w:rsid w:val="00146942"/>
    <w:rsid w:val="001471ED"/>
    <w:rsid w:val="001471F5"/>
    <w:rsid w:val="00147D17"/>
    <w:rsid w:val="00150246"/>
    <w:rsid w:val="00150788"/>
    <w:rsid w:val="00150ED2"/>
    <w:rsid w:val="00151020"/>
    <w:rsid w:val="001515C9"/>
    <w:rsid w:val="00151970"/>
    <w:rsid w:val="00151F7F"/>
    <w:rsid w:val="00152888"/>
    <w:rsid w:val="001540E6"/>
    <w:rsid w:val="0015418D"/>
    <w:rsid w:val="001546AA"/>
    <w:rsid w:val="00154BBC"/>
    <w:rsid w:val="00155E6F"/>
    <w:rsid w:val="001567BB"/>
    <w:rsid w:val="00156A96"/>
    <w:rsid w:val="00157196"/>
    <w:rsid w:val="001572D7"/>
    <w:rsid w:val="00157937"/>
    <w:rsid w:val="00157A16"/>
    <w:rsid w:val="00157DF8"/>
    <w:rsid w:val="0016047B"/>
    <w:rsid w:val="0016085D"/>
    <w:rsid w:val="001610B6"/>
    <w:rsid w:val="00161A13"/>
    <w:rsid w:val="00161A1C"/>
    <w:rsid w:val="001624C7"/>
    <w:rsid w:val="001627CE"/>
    <w:rsid w:val="00162F19"/>
    <w:rsid w:val="001632CB"/>
    <w:rsid w:val="00163BF7"/>
    <w:rsid w:val="00163F7F"/>
    <w:rsid w:val="001640B5"/>
    <w:rsid w:val="0016445F"/>
    <w:rsid w:val="00164AE9"/>
    <w:rsid w:val="001654EE"/>
    <w:rsid w:val="0016563C"/>
    <w:rsid w:val="00165FA2"/>
    <w:rsid w:val="0016676B"/>
    <w:rsid w:val="00166848"/>
    <w:rsid w:val="00166A1D"/>
    <w:rsid w:val="001671AC"/>
    <w:rsid w:val="00167208"/>
    <w:rsid w:val="00167682"/>
    <w:rsid w:val="001679AA"/>
    <w:rsid w:val="00170C98"/>
    <w:rsid w:val="00170CE7"/>
    <w:rsid w:val="0017110D"/>
    <w:rsid w:val="001714CE"/>
    <w:rsid w:val="00171BB8"/>
    <w:rsid w:val="00172085"/>
    <w:rsid w:val="001737EA"/>
    <w:rsid w:val="00173C35"/>
    <w:rsid w:val="00173C41"/>
    <w:rsid w:val="00173D62"/>
    <w:rsid w:val="0017469B"/>
    <w:rsid w:val="00176121"/>
    <w:rsid w:val="00176133"/>
    <w:rsid w:val="00176799"/>
    <w:rsid w:val="001767EE"/>
    <w:rsid w:val="00177437"/>
    <w:rsid w:val="00177B39"/>
    <w:rsid w:val="00177B84"/>
    <w:rsid w:val="00177EB8"/>
    <w:rsid w:val="0018044A"/>
    <w:rsid w:val="0018077C"/>
    <w:rsid w:val="00180FD0"/>
    <w:rsid w:val="00180FF3"/>
    <w:rsid w:val="00181AD0"/>
    <w:rsid w:val="00181FCF"/>
    <w:rsid w:val="00181FFA"/>
    <w:rsid w:val="0018211C"/>
    <w:rsid w:val="00182C52"/>
    <w:rsid w:val="00183454"/>
    <w:rsid w:val="00183811"/>
    <w:rsid w:val="00183878"/>
    <w:rsid w:val="001841BE"/>
    <w:rsid w:val="001841E2"/>
    <w:rsid w:val="00184752"/>
    <w:rsid w:val="0018551F"/>
    <w:rsid w:val="001855A7"/>
    <w:rsid w:val="00185676"/>
    <w:rsid w:val="00186273"/>
    <w:rsid w:val="00187193"/>
    <w:rsid w:val="001878DB"/>
    <w:rsid w:val="00187D8F"/>
    <w:rsid w:val="00187E90"/>
    <w:rsid w:val="00190A5E"/>
    <w:rsid w:val="00191816"/>
    <w:rsid w:val="00191E45"/>
    <w:rsid w:val="0019212F"/>
    <w:rsid w:val="001926D3"/>
    <w:rsid w:val="00192813"/>
    <w:rsid w:val="001929B3"/>
    <w:rsid w:val="00193261"/>
    <w:rsid w:val="00193423"/>
    <w:rsid w:val="001937E6"/>
    <w:rsid w:val="0019410B"/>
    <w:rsid w:val="0019460C"/>
    <w:rsid w:val="00194D3A"/>
    <w:rsid w:val="00194E19"/>
    <w:rsid w:val="00195D66"/>
    <w:rsid w:val="00195F2B"/>
    <w:rsid w:val="00196B56"/>
    <w:rsid w:val="00196DDC"/>
    <w:rsid w:val="0019760D"/>
    <w:rsid w:val="00197C5D"/>
    <w:rsid w:val="00197FBB"/>
    <w:rsid w:val="001A057A"/>
    <w:rsid w:val="001A0FA2"/>
    <w:rsid w:val="001A1409"/>
    <w:rsid w:val="001A2A1A"/>
    <w:rsid w:val="001A2E80"/>
    <w:rsid w:val="001A31A7"/>
    <w:rsid w:val="001A3637"/>
    <w:rsid w:val="001A4319"/>
    <w:rsid w:val="001A4586"/>
    <w:rsid w:val="001A4ABF"/>
    <w:rsid w:val="001A4D0B"/>
    <w:rsid w:val="001A4D86"/>
    <w:rsid w:val="001A777F"/>
    <w:rsid w:val="001A7D1B"/>
    <w:rsid w:val="001A7DA3"/>
    <w:rsid w:val="001B13FA"/>
    <w:rsid w:val="001B1550"/>
    <w:rsid w:val="001B235E"/>
    <w:rsid w:val="001B25BF"/>
    <w:rsid w:val="001B2BA9"/>
    <w:rsid w:val="001B2FE5"/>
    <w:rsid w:val="001B33AC"/>
    <w:rsid w:val="001B3C58"/>
    <w:rsid w:val="001B429F"/>
    <w:rsid w:val="001B49BC"/>
    <w:rsid w:val="001B4B5A"/>
    <w:rsid w:val="001B4F66"/>
    <w:rsid w:val="001B55E7"/>
    <w:rsid w:val="001B69FA"/>
    <w:rsid w:val="001B6D2A"/>
    <w:rsid w:val="001B72BE"/>
    <w:rsid w:val="001B75AF"/>
    <w:rsid w:val="001B7880"/>
    <w:rsid w:val="001B788B"/>
    <w:rsid w:val="001B7A54"/>
    <w:rsid w:val="001B7B54"/>
    <w:rsid w:val="001B7C05"/>
    <w:rsid w:val="001C0838"/>
    <w:rsid w:val="001C0FCD"/>
    <w:rsid w:val="001C10A9"/>
    <w:rsid w:val="001C1C76"/>
    <w:rsid w:val="001C2636"/>
    <w:rsid w:val="001C2DB4"/>
    <w:rsid w:val="001C3005"/>
    <w:rsid w:val="001C33E8"/>
    <w:rsid w:val="001C3C01"/>
    <w:rsid w:val="001C4228"/>
    <w:rsid w:val="001C4302"/>
    <w:rsid w:val="001C440A"/>
    <w:rsid w:val="001C4CEB"/>
    <w:rsid w:val="001C4D71"/>
    <w:rsid w:val="001C4FEC"/>
    <w:rsid w:val="001C59BB"/>
    <w:rsid w:val="001C6235"/>
    <w:rsid w:val="001C6311"/>
    <w:rsid w:val="001C636E"/>
    <w:rsid w:val="001C741F"/>
    <w:rsid w:val="001C74B6"/>
    <w:rsid w:val="001C77D2"/>
    <w:rsid w:val="001D06AD"/>
    <w:rsid w:val="001D0D69"/>
    <w:rsid w:val="001D1082"/>
    <w:rsid w:val="001D15B5"/>
    <w:rsid w:val="001D1696"/>
    <w:rsid w:val="001D185C"/>
    <w:rsid w:val="001D1F37"/>
    <w:rsid w:val="001D1F85"/>
    <w:rsid w:val="001D362B"/>
    <w:rsid w:val="001D420B"/>
    <w:rsid w:val="001D44E2"/>
    <w:rsid w:val="001D4D0A"/>
    <w:rsid w:val="001D52EE"/>
    <w:rsid w:val="001D6360"/>
    <w:rsid w:val="001D63A4"/>
    <w:rsid w:val="001D66DB"/>
    <w:rsid w:val="001D7349"/>
    <w:rsid w:val="001D76C7"/>
    <w:rsid w:val="001D7781"/>
    <w:rsid w:val="001D7A46"/>
    <w:rsid w:val="001D7B1B"/>
    <w:rsid w:val="001D7BB5"/>
    <w:rsid w:val="001D7F03"/>
    <w:rsid w:val="001E0180"/>
    <w:rsid w:val="001E0767"/>
    <w:rsid w:val="001E093D"/>
    <w:rsid w:val="001E0B50"/>
    <w:rsid w:val="001E0CAB"/>
    <w:rsid w:val="001E0D26"/>
    <w:rsid w:val="001E0DE5"/>
    <w:rsid w:val="001E0F26"/>
    <w:rsid w:val="001E1B03"/>
    <w:rsid w:val="001E234D"/>
    <w:rsid w:val="001E2A45"/>
    <w:rsid w:val="001E2C29"/>
    <w:rsid w:val="001E33AA"/>
    <w:rsid w:val="001E355E"/>
    <w:rsid w:val="001E438D"/>
    <w:rsid w:val="001E445C"/>
    <w:rsid w:val="001E4E33"/>
    <w:rsid w:val="001E51FD"/>
    <w:rsid w:val="001E5607"/>
    <w:rsid w:val="001E5FD9"/>
    <w:rsid w:val="001E709E"/>
    <w:rsid w:val="001E7655"/>
    <w:rsid w:val="001E7A92"/>
    <w:rsid w:val="001E7E42"/>
    <w:rsid w:val="001F09AB"/>
    <w:rsid w:val="001F0DD3"/>
    <w:rsid w:val="001F0FC0"/>
    <w:rsid w:val="001F1500"/>
    <w:rsid w:val="001F2400"/>
    <w:rsid w:val="001F2AAF"/>
    <w:rsid w:val="001F328A"/>
    <w:rsid w:val="001F39AC"/>
    <w:rsid w:val="001F3B41"/>
    <w:rsid w:val="001F3B4E"/>
    <w:rsid w:val="001F3C51"/>
    <w:rsid w:val="001F3CFD"/>
    <w:rsid w:val="001F444F"/>
    <w:rsid w:val="001F460B"/>
    <w:rsid w:val="001F50F7"/>
    <w:rsid w:val="001F55B5"/>
    <w:rsid w:val="001F5E46"/>
    <w:rsid w:val="001F61FB"/>
    <w:rsid w:val="001F62F2"/>
    <w:rsid w:val="001F6D69"/>
    <w:rsid w:val="001F71DB"/>
    <w:rsid w:val="001F737C"/>
    <w:rsid w:val="001F7492"/>
    <w:rsid w:val="0020025D"/>
    <w:rsid w:val="002002BE"/>
    <w:rsid w:val="002007DA"/>
    <w:rsid w:val="00201168"/>
    <w:rsid w:val="00202D5C"/>
    <w:rsid w:val="00204430"/>
    <w:rsid w:val="00204670"/>
    <w:rsid w:val="00204711"/>
    <w:rsid w:val="00204B5F"/>
    <w:rsid w:val="00204F8F"/>
    <w:rsid w:val="002053C3"/>
    <w:rsid w:val="0020549D"/>
    <w:rsid w:val="00205569"/>
    <w:rsid w:val="00205957"/>
    <w:rsid w:val="00206690"/>
    <w:rsid w:val="00206DC9"/>
    <w:rsid w:val="00207555"/>
    <w:rsid w:val="00207803"/>
    <w:rsid w:val="00210179"/>
    <w:rsid w:val="0021053A"/>
    <w:rsid w:val="00210B39"/>
    <w:rsid w:val="0021142A"/>
    <w:rsid w:val="002122DC"/>
    <w:rsid w:val="00212647"/>
    <w:rsid w:val="00212915"/>
    <w:rsid w:val="002134D6"/>
    <w:rsid w:val="002145CA"/>
    <w:rsid w:val="00214912"/>
    <w:rsid w:val="00214F6E"/>
    <w:rsid w:val="00215758"/>
    <w:rsid w:val="00215B35"/>
    <w:rsid w:val="002162AA"/>
    <w:rsid w:val="00216593"/>
    <w:rsid w:val="002174F1"/>
    <w:rsid w:val="00220D6C"/>
    <w:rsid w:val="00220DB9"/>
    <w:rsid w:val="002210B1"/>
    <w:rsid w:val="00221F6D"/>
    <w:rsid w:val="00222AFC"/>
    <w:rsid w:val="00222D0B"/>
    <w:rsid w:val="00222F3D"/>
    <w:rsid w:val="00223DB9"/>
    <w:rsid w:val="0022409D"/>
    <w:rsid w:val="00224E61"/>
    <w:rsid w:val="00225565"/>
    <w:rsid w:val="002265DE"/>
    <w:rsid w:val="00227C93"/>
    <w:rsid w:val="00227CFF"/>
    <w:rsid w:val="00230E7C"/>
    <w:rsid w:val="00231214"/>
    <w:rsid w:val="00231891"/>
    <w:rsid w:val="0023190D"/>
    <w:rsid w:val="00231E30"/>
    <w:rsid w:val="0023288D"/>
    <w:rsid w:val="002329D9"/>
    <w:rsid w:val="00232DD2"/>
    <w:rsid w:val="00232E13"/>
    <w:rsid w:val="00233368"/>
    <w:rsid w:val="00233467"/>
    <w:rsid w:val="00233A3D"/>
    <w:rsid w:val="002344F2"/>
    <w:rsid w:val="00234854"/>
    <w:rsid w:val="002348EE"/>
    <w:rsid w:val="0023541F"/>
    <w:rsid w:val="00235917"/>
    <w:rsid w:val="00235A68"/>
    <w:rsid w:val="00235B8C"/>
    <w:rsid w:val="002361D2"/>
    <w:rsid w:val="00236247"/>
    <w:rsid w:val="0023713D"/>
    <w:rsid w:val="0023732D"/>
    <w:rsid w:val="002374D7"/>
    <w:rsid w:val="00237524"/>
    <w:rsid w:val="00237732"/>
    <w:rsid w:val="00237B0D"/>
    <w:rsid w:val="0024067C"/>
    <w:rsid w:val="0024084F"/>
    <w:rsid w:val="00242777"/>
    <w:rsid w:val="00242D26"/>
    <w:rsid w:val="0024333E"/>
    <w:rsid w:val="002436A5"/>
    <w:rsid w:val="00244A8A"/>
    <w:rsid w:val="0024608F"/>
    <w:rsid w:val="002468E0"/>
    <w:rsid w:val="002468E7"/>
    <w:rsid w:val="00246990"/>
    <w:rsid w:val="00246EB8"/>
    <w:rsid w:val="00247922"/>
    <w:rsid w:val="00247A5C"/>
    <w:rsid w:val="00247E0D"/>
    <w:rsid w:val="0025039A"/>
    <w:rsid w:val="0025070C"/>
    <w:rsid w:val="00250807"/>
    <w:rsid w:val="00250C43"/>
    <w:rsid w:val="00250FC7"/>
    <w:rsid w:val="00251209"/>
    <w:rsid w:val="00252617"/>
    <w:rsid w:val="00252AF9"/>
    <w:rsid w:val="00253702"/>
    <w:rsid w:val="00253960"/>
    <w:rsid w:val="00253C98"/>
    <w:rsid w:val="002540C8"/>
    <w:rsid w:val="0025496A"/>
    <w:rsid w:val="002553E6"/>
    <w:rsid w:val="002558BD"/>
    <w:rsid w:val="00255913"/>
    <w:rsid w:val="00255E12"/>
    <w:rsid w:val="00256041"/>
    <w:rsid w:val="00256079"/>
    <w:rsid w:val="002562B1"/>
    <w:rsid w:val="00256304"/>
    <w:rsid w:val="00256AD3"/>
    <w:rsid w:val="002571F7"/>
    <w:rsid w:val="002575FB"/>
    <w:rsid w:val="00260201"/>
    <w:rsid w:val="002605A8"/>
    <w:rsid w:val="00260A5D"/>
    <w:rsid w:val="0026114C"/>
    <w:rsid w:val="0026164C"/>
    <w:rsid w:val="00261787"/>
    <w:rsid w:val="00261F13"/>
    <w:rsid w:val="0026206E"/>
    <w:rsid w:val="002621E1"/>
    <w:rsid w:val="0026239A"/>
    <w:rsid w:val="002624E4"/>
    <w:rsid w:val="00262709"/>
    <w:rsid w:val="00263D37"/>
    <w:rsid w:val="0026473E"/>
    <w:rsid w:val="00264844"/>
    <w:rsid w:val="002648A9"/>
    <w:rsid w:val="00265A2B"/>
    <w:rsid w:val="002666F0"/>
    <w:rsid w:val="00266723"/>
    <w:rsid w:val="00266A95"/>
    <w:rsid w:val="00266DCE"/>
    <w:rsid w:val="00267857"/>
    <w:rsid w:val="00267C94"/>
    <w:rsid w:val="00267E8F"/>
    <w:rsid w:val="00267F97"/>
    <w:rsid w:val="0027020A"/>
    <w:rsid w:val="002702EB"/>
    <w:rsid w:val="00270DBC"/>
    <w:rsid w:val="002716E0"/>
    <w:rsid w:val="00272646"/>
    <w:rsid w:val="00272DE3"/>
    <w:rsid w:val="00272F94"/>
    <w:rsid w:val="00273444"/>
    <w:rsid w:val="00273C1E"/>
    <w:rsid w:val="00273FF7"/>
    <w:rsid w:val="002740C7"/>
    <w:rsid w:val="00274171"/>
    <w:rsid w:val="00274894"/>
    <w:rsid w:val="00274FA7"/>
    <w:rsid w:val="00275025"/>
    <w:rsid w:val="0027503E"/>
    <w:rsid w:val="00275C00"/>
    <w:rsid w:val="0027628C"/>
    <w:rsid w:val="00276E3C"/>
    <w:rsid w:val="00277215"/>
    <w:rsid w:val="00277303"/>
    <w:rsid w:val="00277586"/>
    <w:rsid w:val="002775AF"/>
    <w:rsid w:val="00277602"/>
    <w:rsid w:val="002778CF"/>
    <w:rsid w:val="00277A73"/>
    <w:rsid w:val="0028069D"/>
    <w:rsid w:val="002808AD"/>
    <w:rsid w:val="00281329"/>
    <w:rsid w:val="0028141F"/>
    <w:rsid w:val="00281B0A"/>
    <w:rsid w:val="00281B12"/>
    <w:rsid w:val="00281C1E"/>
    <w:rsid w:val="0028249A"/>
    <w:rsid w:val="00282DFA"/>
    <w:rsid w:val="00282E29"/>
    <w:rsid w:val="0028338D"/>
    <w:rsid w:val="00283856"/>
    <w:rsid w:val="00283AA6"/>
    <w:rsid w:val="002841D4"/>
    <w:rsid w:val="00284331"/>
    <w:rsid w:val="0028475F"/>
    <w:rsid w:val="00285076"/>
    <w:rsid w:val="0028540B"/>
    <w:rsid w:val="00285B74"/>
    <w:rsid w:val="00285CA6"/>
    <w:rsid w:val="00285D0A"/>
    <w:rsid w:val="00286534"/>
    <w:rsid w:val="002865A0"/>
    <w:rsid w:val="00286BCB"/>
    <w:rsid w:val="00287E43"/>
    <w:rsid w:val="0029013E"/>
    <w:rsid w:val="00290666"/>
    <w:rsid w:val="002906BF"/>
    <w:rsid w:val="00290833"/>
    <w:rsid w:val="00290B46"/>
    <w:rsid w:val="0029157A"/>
    <w:rsid w:val="00291A05"/>
    <w:rsid w:val="00291AC1"/>
    <w:rsid w:val="00292428"/>
    <w:rsid w:val="00293484"/>
    <w:rsid w:val="00293FD6"/>
    <w:rsid w:val="002940AC"/>
    <w:rsid w:val="00294FEB"/>
    <w:rsid w:val="002951DC"/>
    <w:rsid w:val="002959B5"/>
    <w:rsid w:val="00295E21"/>
    <w:rsid w:val="00295ED3"/>
    <w:rsid w:val="002962DD"/>
    <w:rsid w:val="0029659A"/>
    <w:rsid w:val="00296BEB"/>
    <w:rsid w:val="00296DE5"/>
    <w:rsid w:val="002A0DDD"/>
    <w:rsid w:val="002A0E2D"/>
    <w:rsid w:val="002A1F7D"/>
    <w:rsid w:val="002A2F9F"/>
    <w:rsid w:val="002A3BA1"/>
    <w:rsid w:val="002A4D62"/>
    <w:rsid w:val="002A4E1C"/>
    <w:rsid w:val="002A603E"/>
    <w:rsid w:val="002A6100"/>
    <w:rsid w:val="002A6BED"/>
    <w:rsid w:val="002A6DBC"/>
    <w:rsid w:val="002A731F"/>
    <w:rsid w:val="002A7E9A"/>
    <w:rsid w:val="002B029A"/>
    <w:rsid w:val="002B0301"/>
    <w:rsid w:val="002B06F8"/>
    <w:rsid w:val="002B0BE0"/>
    <w:rsid w:val="002B0CE8"/>
    <w:rsid w:val="002B1253"/>
    <w:rsid w:val="002B1301"/>
    <w:rsid w:val="002B1386"/>
    <w:rsid w:val="002B1769"/>
    <w:rsid w:val="002B23A9"/>
    <w:rsid w:val="002B2600"/>
    <w:rsid w:val="002B26F5"/>
    <w:rsid w:val="002B29F0"/>
    <w:rsid w:val="002B3398"/>
    <w:rsid w:val="002B3644"/>
    <w:rsid w:val="002B369E"/>
    <w:rsid w:val="002B37D1"/>
    <w:rsid w:val="002B4015"/>
    <w:rsid w:val="002B405A"/>
    <w:rsid w:val="002B42FA"/>
    <w:rsid w:val="002B4BDC"/>
    <w:rsid w:val="002B4F0A"/>
    <w:rsid w:val="002B54B6"/>
    <w:rsid w:val="002B5903"/>
    <w:rsid w:val="002B5A86"/>
    <w:rsid w:val="002B5E6E"/>
    <w:rsid w:val="002B62A7"/>
    <w:rsid w:val="002B6BCE"/>
    <w:rsid w:val="002B6DE1"/>
    <w:rsid w:val="002B6E62"/>
    <w:rsid w:val="002B73A4"/>
    <w:rsid w:val="002B7CEA"/>
    <w:rsid w:val="002B7E52"/>
    <w:rsid w:val="002C04B5"/>
    <w:rsid w:val="002C0E55"/>
    <w:rsid w:val="002C1832"/>
    <w:rsid w:val="002C183E"/>
    <w:rsid w:val="002C1F3E"/>
    <w:rsid w:val="002C1FB7"/>
    <w:rsid w:val="002C22B9"/>
    <w:rsid w:val="002C27BF"/>
    <w:rsid w:val="002C2C32"/>
    <w:rsid w:val="002C3168"/>
    <w:rsid w:val="002C3388"/>
    <w:rsid w:val="002C3613"/>
    <w:rsid w:val="002C413A"/>
    <w:rsid w:val="002C41DB"/>
    <w:rsid w:val="002C448A"/>
    <w:rsid w:val="002C4599"/>
    <w:rsid w:val="002C483F"/>
    <w:rsid w:val="002C4A0B"/>
    <w:rsid w:val="002C4C48"/>
    <w:rsid w:val="002C4F95"/>
    <w:rsid w:val="002C55D7"/>
    <w:rsid w:val="002C6401"/>
    <w:rsid w:val="002C67BE"/>
    <w:rsid w:val="002C7DD3"/>
    <w:rsid w:val="002D0167"/>
    <w:rsid w:val="002D1479"/>
    <w:rsid w:val="002D1494"/>
    <w:rsid w:val="002D191B"/>
    <w:rsid w:val="002D1977"/>
    <w:rsid w:val="002D1D8A"/>
    <w:rsid w:val="002D2980"/>
    <w:rsid w:val="002D3C02"/>
    <w:rsid w:val="002D4BBD"/>
    <w:rsid w:val="002D53D3"/>
    <w:rsid w:val="002D5960"/>
    <w:rsid w:val="002D5E5E"/>
    <w:rsid w:val="002D6297"/>
    <w:rsid w:val="002D646A"/>
    <w:rsid w:val="002D70D0"/>
    <w:rsid w:val="002D7438"/>
    <w:rsid w:val="002D7567"/>
    <w:rsid w:val="002D7D6A"/>
    <w:rsid w:val="002D7E95"/>
    <w:rsid w:val="002E02B6"/>
    <w:rsid w:val="002E0650"/>
    <w:rsid w:val="002E0845"/>
    <w:rsid w:val="002E08CA"/>
    <w:rsid w:val="002E1B84"/>
    <w:rsid w:val="002E2C0B"/>
    <w:rsid w:val="002E2E79"/>
    <w:rsid w:val="002E3CD7"/>
    <w:rsid w:val="002E3D6A"/>
    <w:rsid w:val="002E3E2E"/>
    <w:rsid w:val="002E4261"/>
    <w:rsid w:val="002E4E14"/>
    <w:rsid w:val="002E5988"/>
    <w:rsid w:val="002E6139"/>
    <w:rsid w:val="002E63E9"/>
    <w:rsid w:val="002E6C57"/>
    <w:rsid w:val="002E7129"/>
    <w:rsid w:val="002E71A5"/>
    <w:rsid w:val="002E776B"/>
    <w:rsid w:val="002E7EC5"/>
    <w:rsid w:val="002F0336"/>
    <w:rsid w:val="002F054C"/>
    <w:rsid w:val="002F0B21"/>
    <w:rsid w:val="002F0D07"/>
    <w:rsid w:val="002F2474"/>
    <w:rsid w:val="002F2767"/>
    <w:rsid w:val="002F283B"/>
    <w:rsid w:val="002F2F83"/>
    <w:rsid w:val="002F301B"/>
    <w:rsid w:val="002F390A"/>
    <w:rsid w:val="002F5064"/>
    <w:rsid w:val="002F6CDC"/>
    <w:rsid w:val="002F7079"/>
    <w:rsid w:val="002F7177"/>
    <w:rsid w:val="002F772E"/>
    <w:rsid w:val="002F782D"/>
    <w:rsid w:val="002F7B23"/>
    <w:rsid w:val="00300EC6"/>
    <w:rsid w:val="00301436"/>
    <w:rsid w:val="00302608"/>
    <w:rsid w:val="00302C3A"/>
    <w:rsid w:val="003033B9"/>
    <w:rsid w:val="00303463"/>
    <w:rsid w:val="0030360B"/>
    <w:rsid w:val="00303708"/>
    <w:rsid w:val="00303964"/>
    <w:rsid w:val="003039E1"/>
    <w:rsid w:val="0030408E"/>
    <w:rsid w:val="003045E7"/>
    <w:rsid w:val="00304DFF"/>
    <w:rsid w:val="00304F21"/>
    <w:rsid w:val="0030503A"/>
    <w:rsid w:val="00305138"/>
    <w:rsid w:val="00305513"/>
    <w:rsid w:val="003056A8"/>
    <w:rsid w:val="00305A6C"/>
    <w:rsid w:val="00305C4B"/>
    <w:rsid w:val="003066B2"/>
    <w:rsid w:val="003066C0"/>
    <w:rsid w:val="00306B62"/>
    <w:rsid w:val="003070E6"/>
    <w:rsid w:val="003077D7"/>
    <w:rsid w:val="0031012F"/>
    <w:rsid w:val="00310ACA"/>
    <w:rsid w:val="00310AF9"/>
    <w:rsid w:val="00311CE4"/>
    <w:rsid w:val="00311E1E"/>
    <w:rsid w:val="00312103"/>
    <w:rsid w:val="0031277B"/>
    <w:rsid w:val="00313D80"/>
    <w:rsid w:val="003146E9"/>
    <w:rsid w:val="003155FF"/>
    <w:rsid w:val="00315977"/>
    <w:rsid w:val="003164DE"/>
    <w:rsid w:val="00316E76"/>
    <w:rsid w:val="00317420"/>
    <w:rsid w:val="00317730"/>
    <w:rsid w:val="00317AE4"/>
    <w:rsid w:val="00320DB0"/>
    <w:rsid w:val="00320E89"/>
    <w:rsid w:val="0032161A"/>
    <w:rsid w:val="00321937"/>
    <w:rsid w:val="00322113"/>
    <w:rsid w:val="0032219A"/>
    <w:rsid w:val="00322BDC"/>
    <w:rsid w:val="0032304B"/>
    <w:rsid w:val="003233B9"/>
    <w:rsid w:val="0032369C"/>
    <w:rsid w:val="00323FB9"/>
    <w:rsid w:val="00324432"/>
    <w:rsid w:val="00324605"/>
    <w:rsid w:val="003246CE"/>
    <w:rsid w:val="00324B5E"/>
    <w:rsid w:val="00324DA9"/>
    <w:rsid w:val="00325332"/>
    <w:rsid w:val="00325360"/>
    <w:rsid w:val="003255CA"/>
    <w:rsid w:val="003259F8"/>
    <w:rsid w:val="00325FED"/>
    <w:rsid w:val="003263A3"/>
    <w:rsid w:val="003271B4"/>
    <w:rsid w:val="00327655"/>
    <w:rsid w:val="003307D2"/>
    <w:rsid w:val="00330C27"/>
    <w:rsid w:val="0033112F"/>
    <w:rsid w:val="00331277"/>
    <w:rsid w:val="003312A4"/>
    <w:rsid w:val="0033178F"/>
    <w:rsid w:val="00331DC7"/>
    <w:rsid w:val="00333B0C"/>
    <w:rsid w:val="0033657B"/>
    <w:rsid w:val="0033681F"/>
    <w:rsid w:val="00336DA1"/>
    <w:rsid w:val="00337572"/>
    <w:rsid w:val="003405F5"/>
    <w:rsid w:val="00340896"/>
    <w:rsid w:val="00340B9E"/>
    <w:rsid w:val="00340DB2"/>
    <w:rsid w:val="00340F2B"/>
    <w:rsid w:val="00341004"/>
    <w:rsid w:val="00341703"/>
    <w:rsid w:val="003419D7"/>
    <w:rsid w:val="00341F7B"/>
    <w:rsid w:val="003428BD"/>
    <w:rsid w:val="00342B67"/>
    <w:rsid w:val="00342C79"/>
    <w:rsid w:val="00343504"/>
    <w:rsid w:val="00343A23"/>
    <w:rsid w:val="0034440E"/>
    <w:rsid w:val="0034477F"/>
    <w:rsid w:val="00344D4C"/>
    <w:rsid w:val="0034538F"/>
    <w:rsid w:val="0034566B"/>
    <w:rsid w:val="003458A2"/>
    <w:rsid w:val="00346420"/>
    <w:rsid w:val="0034728E"/>
    <w:rsid w:val="00347520"/>
    <w:rsid w:val="003479E0"/>
    <w:rsid w:val="00347ACE"/>
    <w:rsid w:val="00350115"/>
    <w:rsid w:val="003507D7"/>
    <w:rsid w:val="00350EA3"/>
    <w:rsid w:val="0035148C"/>
    <w:rsid w:val="00351856"/>
    <w:rsid w:val="003518D5"/>
    <w:rsid w:val="00351912"/>
    <w:rsid w:val="00352836"/>
    <w:rsid w:val="00352B63"/>
    <w:rsid w:val="00352E55"/>
    <w:rsid w:val="003533BE"/>
    <w:rsid w:val="00353605"/>
    <w:rsid w:val="00353709"/>
    <w:rsid w:val="00353F7C"/>
    <w:rsid w:val="00353FE7"/>
    <w:rsid w:val="00354999"/>
    <w:rsid w:val="00354F4B"/>
    <w:rsid w:val="00355E42"/>
    <w:rsid w:val="003561AD"/>
    <w:rsid w:val="0035684D"/>
    <w:rsid w:val="00356EC0"/>
    <w:rsid w:val="0035707A"/>
    <w:rsid w:val="00357924"/>
    <w:rsid w:val="00357B6C"/>
    <w:rsid w:val="00360192"/>
    <w:rsid w:val="003601F2"/>
    <w:rsid w:val="0036095A"/>
    <w:rsid w:val="00360F68"/>
    <w:rsid w:val="003615D7"/>
    <w:rsid w:val="00362579"/>
    <w:rsid w:val="0036324E"/>
    <w:rsid w:val="00363668"/>
    <w:rsid w:val="00363689"/>
    <w:rsid w:val="00363767"/>
    <w:rsid w:val="00363B78"/>
    <w:rsid w:val="00363BC8"/>
    <w:rsid w:val="00363C0D"/>
    <w:rsid w:val="00364107"/>
    <w:rsid w:val="003646D7"/>
    <w:rsid w:val="00364F47"/>
    <w:rsid w:val="003650A8"/>
    <w:rsid w:val="0036525D"/>
    <w:rsid w:val="00366093"/>
    <w:rsid w:val="00366B69"/>
    <w:rsid w:val="00366E7C"/>
    <w:rsid w:val="003673E5"/>
    <w:rsid w:val="00370693"/>
    <w:rsid w:val="0037089E"/>
    <w:rsid w:val="00371540"/>
    <w:rsid w:val="00371947"/>
    <w:rsid w:val="003721A4"/>
    <w:rsid w:val="003721F2"/>
    <w:rsid w:val="00372325"/>
    <w:rsid w:val="00372AB0"/>
    <w:rsid w:val="00374066"/>
    <w:rsid w:val="003741DC"/>
    <w:rsid w:val="003750BA"/>
    <w:rsid w:val="00375811"/>
    <w:rsid w:val="003758AC"/>
    <w:rsid w:val="00375A94"/>
    <w:rsid w:val="00375EE2"/>
    <w:rsid w:val="003773C5"/>
    <w:rsid w:val="00377724"/>
    <w:rsid w:val="00377964"/>
    <w:rsid w:val="00380739"/>
    <w:rsid w:val="003807C9"/>
    <w:rsid w:val="00380F74"/>
    <w:rsid w:val="003810D0"/>
    <w:rsid w:val="0038206D"/>
    <w:rsid w:val="00382355"/>
    <w:rsid w:val="0038250D"/>
    <w:rsid w:val="00382A26"/>
    <w:rsid w:val="00383ABC"/>
    <w:rsid w:val="003843FD"/>
    <w:rsid w:val="0038462E"/>
    <w:rsid w:val="0038485B"/>
    <w:rsid w:val="00385C3D"/>
    <w:rsid w:val="00385EF4"/>
    <w:rsid w:val="00386DC5"/>
    <w:rsid w:val="00386F9D"/>
    <w:rsid w:val="003900DB"/>
    <w:rsid w:val="00390445"/>
    <w:rsid w:val="003911C1"/>
    <w:rsid w:val="003912E0"/>
    <w:rsid w:val="00391A81"/>
    <w:rsid w:val="00391C98"/>
    <w:rsid w:val="00391DEE"/>
    <w:rsid w:val="00392AAC"/>
    <w:rsid w:val="00392BF5"/>
    <w:rsid w:val="00392FDA"/>
    <w:rsid w:val="00393075"/>
    <w:rsid w:val="003933E1"/>
    <w:rsid w:val="00393545"/>
    <w:rsid w:val="0039359B"/>
    <w:rsid w:val="00393FD7"/>
    <w:rsid w:val="00394E25"/>
    <w:rsid w:val="00394EFA"/>
    <w:rsid w:val="003957E3"/>
    <w:rsid w:val="00395A36"/>
    <w:rsid w:val="00395B4F"/>
    <w:rsid w:val="0039605A"/>
    <w:rsid w:val="00396163"/>
    <w:rsid w:val="00396440"/>
    <w:rsid w:val="0039726D"/>
    <w:rsid w:val="00397402"/>
    <w:rsid w:val="00397970"/>
    <w:rsid w:val="00397A72"/>
    <w:rsid w:val="00397AA6"/>
    <w:rsid w:val="003A02DD"/>
    <w:rsid w:val="003A11DA"/>
    <w:rsid w:val="003A182B"/>
    <w:rsid w:val="003A1A4D"/>
    <w:rsid w:val="003A1D0C"/>
    <w:rsid w:val="003A280B"/>
    <w:rsid w:val="003A2812"/>
    <w:rsid w:val="003A2D6B"/>
    <w:rsid w:val="003A2E6C"/>
    <w:rsid w:val="003A4049"/>
    <w:rsid w:val="003A41E5"/>
    <w:rsid w:val="003A45E3"/>
    <w:rsid w:val="003A5086"/>
    <w:rsid w:val="003A5476"/>
    <w:rsid w:val="003A5529"/>
    <w:rsid w:val="003A5ED4"/>
    <w:rsid w:val="003A5FB5"/>
    <w:rsid w:val="003A6147"/>
    <w:rsid w:val="003A6176"/>
    <w:rsid w:val="003A62FC"/>
    <w:rsid w:val="003A68A7"/>
    <w:rsid w:val="003A6EB7"/>
    <w:rsid w:val="003A7922"/>
    <w:rsid w:val="003A7A6A"/>
    <w:rsid w:val="003B0516"/>
    <w:rsid w:val="003B05FA"/>
    <w:rsid w:val="003B0657"/>
    <w:rsid w:val="003B082B"/>
    <w:rsid w:val="003B09D3"/>
    <w:rsid w:val="003B1483"/>
    <w:rsid w:val="003B149A"/>
    <w:rsid w:val="003B1C7A"/>
    <w:rsid w:val="003B1DA5"/>
    <w:rsid w:val="003B23BB"/>
    <w:rsid w:val="003B26A9"/>
    <w:rsid w:val="003B286B"/>
    <w:rsid w:val="003B2A4D"/>
    <w:rsid w:val="003B2A60"/>
    <w:rsid w:val="003B3683"/>
    <w:rsid w:val="003B4077"/>
    <w:rsid w:val="003B4CBB"/>
    <w:rsid w:val="003B5441"/>
    <w:rsid w:val="003B601D"/>
    <w:rsid w:val="003B65AB"/>
    <w:rsid w:val="003B69EE"/>
    <w:rsid w:val="003B6F4F"/>
    <w:rsid w:val="003B7036"/>
    <w:rsid w:val="003B74C5"/>
    <w:rsid w:val="003B75AD"/>
    <w:rsid w:val="003C08FE"/>
    <w:rsid w:val="003C1C08"/>
    <w:rsid w:val="003C1EAD"/>
    <w:rsid w:val="003C2362"/>
    <w:rsid w:val="003C23CD"/>
    <w:rsid w:val="003C283D"/>
    <w:rsid w:val="003C2DD0"/>
    <w:rsid w:val="003C3CED"/>
    <w:rsid w:val="003C4306"/>
    <w:rsid w:val="003C6838"/>
    <w:rsid w:val="003C687E"/>
    <w:rsid w:val="003C6935"/>
    <w:rsid w:val="003C766A"/>
    <w:rsid w:val="003C76EA"/>
    <w:rsid w:val="003C7953"/>
    <w:rsid w:val="003C7B96"/>
    <w:rsid w:val="003C7D37"/>
    <w:rsid w:val="003C7FA5"/>
    <w:rsid w:val="003D13C7"/>
    <w:rsid w:val="003D17CE"/>
    <w:rsid w:val="003D19C5"/>
    <w:rsid w:val="003D1BF3"/>
    <w:rsid w:val="003D2E02"/>
    <w:rsid w:val="003D34B3"/>
    <w:rsid w:val="003D3540"/>
    <w:rsid w:val="003D37B5"/>
    <w:rsid w:val="003D3B52"/>
    <w:rsid w:val="003D3D91"/>
    <w:rsid w:val="003D4019"/>
    <w:rsid w:val="003D49C9"/>
    <w:rsid w:val="003D56E1"/>
    <w:rsid w:val="003D57E2"/>
    <w:rsid w:val="003D5E16"/>
    <w:rsid w:val="003D60A7"/>
    <w:rsid w:val="003D63FD"/>
    <w:rsid w:val="003D6421"/>
    <w:rsid w:val="003D6639"/>
    <w:rsid w:val="003D6A1C"/>
    <w:rsid w:val="003D6A83"/>
    <w:rsid w:val="003D6C00"/>
    <w:rsid w:val="003D7004"/>
    <w:rsid w:val="003D7108"/>
    <w:rsid w:val="003E06AD"/>
    <w:rsid w:val="003E06E1"/>
    <w:rsid w:val="003E1584"/>
    <w:rsid w:val="003E1614"/>
    <w:rsid w:val="003E1E9C"/>
    <w:rsid w:val="003E3A50"/>
    <w:rsid w:val="003E433D"/>
    <w:rsid w:val="003E634B"/>
    <w:rsid w:val="003E782C"/>
    <w:rsid w:val="003E7AEE"/>
    <w:rsid w:val="003E7E6E"/>
    <w:rsid w:val="003F1009"/>
    <w:rsid w:val="003F12BE"/>
    <w:rsid w:val="003F19ED"/>
    <w:rsid w:val="003F2449"/>
    <w:rsid w:val="003F24E7"/>
    <w:rsid w:val="003F2998"/>
    <w:rsid w:val="003F328A"/>
    <w:rsid w:val="003F35FF"/>
    <w:rsid w:val="003F3C14"/>
    <w:rsid w:val="003F3D96"/>
    <w:rsid w:val="003F43C2"/>
    <w:rsid w:val="003F463A"/>
    <w:rsid w:val="003F483A"/>
    <w:rsid w:val="003F51AA"/>
    <w:rsid w:val="003F5217"/>
    <w:rsid w:val="003F58DE"/>
    <w:rsid w:val="003F6240"/>
    <w:rsid w:val="003F6761"/>
    <w:rsid w:val="003F690A"/>
    <w:rsid w:val="003F70CE"/>
    <w:rsid w:val="003F763C"/>
    <w:rsid w:val="00400D2E"/>
    <w:rsid w:val="004017CD"/>
    <w:rsid w:val="00401E80"/>
    <w:rsid w:val="00402624"/>
    <w:rsid w:val="00402CA9"/>
    <w:rsid w:val="00402CB3"/>
    <w:rsid w:val="0040333B"/>
    <w:rsid w:val="00403448"/>
    <w:rsid w:val="004036BB"/>
    <w:rsid w:val="004038A5"/>
    <w:rsid w:val="00404213"/>
    <w:rsid w:val="00404706"/>
    <w:rsid w:val="00405360"/>
    <w:rsid w:val="00406044"/>
    <w:rsid w:val="00406DDF"/>
    <w:rsid w:val="00407415"/>
    <w:rsid w:val="00407CB6"/>
    <w:rsid w:val="00410021"/>
    <w:rsid w:val="004102FD"/>
    <w:rsid w:val="0041099F"/>
    <w:rsid w:val="00411226"/>
    <w:rsid w:val="0041219C"/>
    <w:rsid w:val="00412289"/>
    <w:rsid w:val="00412DFF"/>
    <w:rsid w:val="00412E52"/>
    <w:rsid w:val="00412F0B"/>
    <w:rsid w:val="00414652"/>
    <w:rsid w:val="0041480B"/>
    <w:rsid w:val="004159EE"/>
    <w:rsid w:val="00415F5A"/>
    <w:rsid w:val="0041606F"/>
    <w:rsid w:val="004160C8"/>
    <w:rsid w:val="004163E0"/>
    <w:rsid w:val="0041646A"/>
    <w:rsid w:val="004164AA"/>
    <w:rsid w:val="004168D4"/>
    <w:rsid w:val="00416901"/>
    <w:rsid w:val="004172E9"/>
    <w:rsid w:val="00417633"/>
    <w:rsid w:val="00417AA3"/>
    <w:rsid w:val="00417D05"/>
    <w:rsid w:val="004200F4"/>
    <w:rsid w:val="0042046C"/>
    <w:rsid w:val="00420485"/>
    <w:rsid w:val="00421261"/>
    <w:rsid w:val="004217F4"/>
    <w:rsid w:val="00421836"/>
    <w:rsid w:val="00421AF1"/>
    <w:rsid w:val="00422032"/>
    <w:rsid w:val="004229EE"/>
    <w:rsid w:val="00422E15"/>
    <w:rsid w:val="004230CB"/>
    <w:rsid w:val="00423224"/>
    <w:rsid w:val="004234C7"/>
    <w:rsid w:val="00423ABD"/>
    <w:rsid w:val="00423CBE"/>
    <w:rsid w:val="00423D13"/>
    <w:rsid w:val="00424128"/>
    <w:rsid w:val="0042426A"/>
    <w:rsid w:val="00424805"/>
    <w:rsid w:val="00424E4E"/>
    <w:rsid w:val="00424F71"/>
    <w:rsid w:val="004255E7"/>
    <w:rsid w:val="00425886"/>
    <w:rsid w:val="00425E93"/>
    <w:rsid w:val="00426268"/>
    <w:rsid w:val="004271D2"/>
    <w:rsid w:val="00427739"/>
    <w:rsid w:val="00427955"/>
    <w:rsid w:val="00427B52"/>
    <w:rsid w:val="004301D7"/>
    <w:rsid w:val="0043031B"/>
    <w:rsid w:val="004307B3"/>
    <w:rsid w:val="00430B9B"/>
    <w:rsid w:val="00430CF1"/>
    <w:rsid w:val="00431184"/>
    <w:rsid w:val="0043232B"/>
    <w:rsid w:val="00432D4B"/>
    <w:rsid w:val="00432E26"/>
    <w:rsid w:val="00432F9A"/>
    <w:rsid w:val="004333E2"/>
    <w:rsid w:val="00433F04"/>
    <w:rsid w:val="0043475B"/>
    <w:rsid w:val="004347C6"/>
    <w:rsid w:val="00435089"/>
    <w:rsid w:val="0043510E"/>
    <w:rsid w:val="00435CCB"/>
    <w:rsid w:val="00437474"/>
    <w:rsid w:val="00441231"/>
    <w:rsid w:val="004414B3"/>
    <w:rsid w:val="0044163A"/>
    <w:rsid w:val="004418E9"/>
    <w:rsid w:val="00442836"/>
    <w:rsid w:val="00442E6E"/>
    <w:rsid w:val="0044328F"/>
    <w:rsid w:val="004434B6"/>
    <w:rsid w:val="00443883"/>
    <w:rsid w:val="0044420C"/>
    <w:rsid w:val="00444526"/>
    <w:rsid w:val="00444574"/>
    <w:rsid w:val="004445DF"/>
    <w:rsid w:val="0044478B"/>
    <w:rsid w:val="004451E6"/>
    <w:rsid w:val="00445223"/>
    <w:rsid w:val="004452A1"/>
    <w:rsid w:val="00445465"/>
    <w:rsid w:val="004457C3"/>
    <w:rsid w:val="004459AF"/>
    <w:rsid w:val="004462A6"/>
    <w:rsid w:val="00447029"/>
    <w:rsid w:val="0044750B"/>
    <w:rsid w:val="00447AE9"/>
    <w:rsid w:val="00447F19"/>
    <w:rsid w:val="004501F7"/>
    <w:rsid w:val="004505EB"/>
    <w:rsid w:val="004506CD"/>
    <w:rsid w:val="00450B60"/>
    <w:rsid w:val="00451761"/>
    <w:rsid w:val="00451D04"/>
    <w:rsid w:val="004520CB"/>
    <w:rsid w:val="004524E9"/>
    <w:rsid w:val="004528E1"/>
    <w:rsid w:val="00452918"/>
    <w:rsid w:val="00453021"/>
    <w:rsid w:val="004537A0"/>
    <w:rsid w:val="00453CE4"/>
    <w:rsid w:val="004540FE"/>
    <w:rsid w:val="004545E0"/>
    <w:rsid w:val="004550CD"/>
    <w:rsid w:val="00455AFB"/>
    <w:rsid w:val="0045697F"/>
    <w:rsid w:val="00456E0D"/>
    <w:rsid w:val="0045705A"/>
    <w:rsid w:val="0045751A"/>
    <w:rsid w:val="0045784E"/>
    <w:rsid w:val="00460913"/>
    <w:rsid w:val="004609A7"/>
    <w:rsid w:val="00460E1E"/>
    <w:rsid w:val="00461494"/>
    <w:rsid w:val="00461580"/>
    <w:rsid w:val="00462838"/>
    <w:rsid w:val="0046360A"/>
    <w:rsid w:val="004636A9"/>
    <w:rsid w:val="0046394A"/>
    <w:rsid w:val="0046413E"/>
    <w:rsid w:val="00464224"/>
    <w:rsid w:val="0046436E"/>
    <w:rsid w:val="0046451D"/>
    <w:rsid w:val="0046481E"/>
    <w:rsid w:val="00464993"/>
    <w:rsid w:val="0046517E"/>
    <w:rsid w:val="004655A9"/>
    <w:rsid w:val="00465696"/>
    <w:rsid w:val="00465812"/>
    <w:rsid w:val="004658BC"/>
    <w:rsid w:val="00465B71"/>
    <w:rsid w:val="004661B8"/>
    <w:rsid w:val="00466707"/>
    <w:rsid w:val="00466F21"/>
    <w:rsid w:val="00467280"/>
    <w:rsid w:val="00467E65"/>
    <w:rsid w:val="004700B0"/>
    <w:rsid w:val="00471B29"/>
    <w:rsid w:val="00471C71"/>
    <w:rsid w:val="00471F76"/>
    <w:rsid w:val="00472244"/>
    <w:rsid w:val="00472860"/>
    <w:rsid w:val="00472FF3"/>
    <w:rsid w:val="004737EF"/>
    <w:rsid w:val="00473BE5"/>
    <w:rsid w:val="00474450"/>
    <w:rsid w:val="00474560"/>
    <w:rsid w:val="00474C15"/>
    <w:rsid w:val="00474D0A"/>
    <w:rsid w:val="00475282"/>
    <w:rsid w:val="004767BE"/>
    <w:rsid w:val="0047695B"/>
    <w:rsid w:val="00476AFA"/>
    <w:rsid w:val="00477100"/>
    <w:rsid w:val="004774E4"/>
    <w:rsid w:val="00480625"/>
    <w:rsid w:val="00481476"/>
    <w:rsid w:val="00481742"/>
    <w:rsid w:val="00481CEC"/>
    <w:rsid w:val="00484194"/>
    <w:rsid w:val="00485015"/>
    <w:rsid w:val="0048518D"/>
    <w:rsid w:val="00485626"/>
    <w:rsid w:val="004857D1"/>
    <w:rsid w:val="004857D4"/>
    <w:rsid w:val="00485AAE"/>
    <w:rsid w:val="00485B09"/>
    <w:rsid w:val="004866A2"/>
    <w:rsid w:val="00487390"/>
    <w:rsid w:val="00487937"/>
    <w:rsid w:val="004906A1"/>
    <w:rsid w:val="00490F25"/>
    <w:rsid w:val="00491521"/>
    <w:rsid w:val="004921B7"/>
    <w:rsid w:val="00492676"/>
    <w:rsid w:val="00492ECD"/>
    <w:rsid w:val="00492FC2"/>
    <w:rsid w:val="0049353E"/>
    <w:rsid w:val="0049416B"/>
    <w:rsid w:val="00494C51"/>
    <w:rsid w:val="00495292"/>
    <w:rsid w:val="0049660B"/>
    <w:rsid w:val="00497C79"/>
    <w:rsid w:val="004A0AFD"/>
    <w:rsid w:val="004A10AC"/>
    <w:rsid w:val="004A1A9D"/>
    <w:rsid w:val="004A2169"/>
    <w:rsid w:val="004A22D8"/>
    <w:rsid w:val="004A2692"/>
    <w:rsid w:val="004A4485"/>
    <w:rsid w:val="004A49FD"/>
    <w:rsid w:val="004A5770"/>
    <w:rsid w:val="004A5934"/>
    <w:rsid w:val="004A5E16"/>
    <w:rsid w:val="004A5E3E"/>
    <w:rsid w:val="004A64AA"/>
    <w:rsid w:val="004A6578"/>
    <w:rsid w:val="004A6B4B"/>
    <w:rsid w:val="004A6C50"/>
    <w:rsid w:val="004A6D12"/>
    <w:rsid w:val="004A710B"/>
    <w:rsid w:val="004A7BEB"/>
    <w:rsid w:val="004B0552"/>
    <w:rsid w:val="004B09B9"/>
    <w:rsid w:val="004B1511"/>
    <w:rsid w:val="004B284E"/>
    <w:rsid w:val="004B2BCD"/>
    <w:rsid w:val="004B33BB"/>
    <w:rsid w:val="004B3538"/>
    <w:rsid w:val="004B456A"/>
    <w:rsid w:val="004B4DC0"/>
    <w:rsid w:val="004B682B"/>
    <w:rsid w:val="004B6B4A"/>
    <w:rsid w:val="004B6EFF"/>
    <w:rsid w:val="004B6F69"/>
    <w:rsid w:val="004C0946"/>
    <w:rsid w:val="004C0C1B"/>
    <w:rsid w:val="004C0E6F"/>
    <w:rsid w:val="004C0E88"/>
    <w:rsid w:val="004C19CF"/>
    <w:rsid w:val="004C2300"/>
    <w:rsid w:val="004C3246"/>
    <w:rsid w:val="004C334F"/>
    <w:rsid w:val="004C3F97"/>
    <w:rsid w:val="004C4078"/>
    <w:rsid w:val="004C4788"/>
    <w:rsid w:val="004C4832"/>
    <w:rsid w:val="004C4B76"/>
    <w:rsid w:val="004C4FB3"/>
    <w:rsid w:val="004C503D"/>
    <w:rsid w:val="004C5784"/>
    <w:rsid w:val="004C5969"/>
    <w:rsid w:val="004C5D27"/>
    <w:rsid w:val="004C6202"/>
    <w:rsid w:val="004C6D76"/>
    <w:rsid w:val="004C6F12"/>
    <w:rsid w:val="004C7A21"/>
    <w:rsid w:val="004C7A59"/>
    <w:rsid w:val="004C7D06"/>
    <w:rsid w:val="004D0178"/>
    <w:rsid w:val="004D070A"/>
    <w:rsid w:val="004D0793"/>
    <w:rsid w:val="004D0EE5"/>
    <w:rsid w:val="004D0F54"/>
    <w:rsid w:val="004D11AC"/>
    <w:rsid w:val="004D1331"/>
    <w:rsid w:val="004D1462"/>
    <w:rsid w:val="004D165C"/>
    <w:rsid w:val="004D19EB"/>
    <w:rsid w:val="004D1A0F"/>
    <w:rsid w:val="004D2263"/>
    <w:rsid w:val="004D2328"/>
    <w:rsid w:val="004D24EA"/>
    <w:rsid w:val="004D2661"/>
    <w:rsid w:val="004D2673"/>
    <w:rsid w:val="004D2DF2"/>
    <w:rsid w:val="004D3090"/>
    <w:rsid w:val="004D3E85"/>
    <w:rsid w:val="004D3EBC"/>
    <w:rsid w:val="004D5253"/>
    <w:rsid w:val="004D545A"/>
    <w:rsid w:val="004D5777"/>
    <w:rsid w:val="004D61D4"/>
    <w:rsid w:val="004D7226"/>
    <w:rsid w:val="004D797D"/>
    <w:rsid w:val="004D7EA1"/>
    <w:rsid w:val="004D7F36"/>
    <w:rsid w:val="004E0D07"/>
    <w:rsid w:val="004E1674"/>
    <w:rsid w:val="004E1E45"/>
    <w:rsid w:val="004E2416"/>
    <w:rsid w:val="004E2886"/>
    <w:rsid w:val="004E31F7"/>
    <w:rsid w:val="004E337C"/>
    <w:rsid w:val="004E44A2"/>
    <w:rsid w:val="004E46EF"/>
    <w:rsid w:val="004E5535"/>
    <w:rsid w:val="004E5708"/>
    <w:rsid w:val="004E65D5"/>
    <w:rsid w:val="004E6B28"/>
    <w:rsid w:val="004E787B"/>
    <w:rsid w:val="004E78F7"/>
    <w:rsid w:val="004E7C68"/>
    <w:rsid w:val="004F009A"/>
    <w:rsid w:val="004F0469"/>
    <w:rsid w:val="004F05D2"/>
    <w:rsid w:val="004F095A"/>
    <w:rsid w:val="004F1866"/>
    <w:rsid w:val="004F27AC"/>
    <w:rsid w:val="004F27D0"/>
    <w:rsid w:val="004F3021"/>
    <w:rsid w:val="004F378C"/>
    <w:rsid w:val="004F4728"/>
    <w:rsid w:val="004F4DA8"/>
    <w:rsid w:val="004F513C"/>
    <w:rsid w:val="004F53F6"/>
    <w:rsid w:val="004F5570"/>
    <w:rsid w:val="004F5BD6"/>
    <w:rsid w:val="004F60E0"/>
    <w:rsid w:val="004F656B"/>
    <w:rsid w:val="004F74D2"/>
    <w:rsid w:val="005002DB"/>
    <w:rsid w:val="00500D42"/>
    <w:rsid w:val="005013E6"/>
    <w:rsid w:val="00501A96"/>
    <w:rsid w:val="00501C1A"/>
    <w:rsid w:val="0050225A"/>
    <w:rsid w:val="005031C8"/>
    <w:rsid w:val="0050335A"/>
    <w:rsid w:val="00503533"/>
    <w:rsid w:val="005035E0"/>
    <w:rsid w:val="00503B2F"/>
    <w:rsid w:val="00503E94"/>
    <w:rsid w:val="00504143"/>
    <w:rsid w:val="00504985"/>
    <w:rsid w:val="00504FC7"/>
    <w:rsid w:val="005051CA"/>
    <w:rsid w:val="0050530C"/>
    <w:rsid w:val="00505D56"/>
    <w:rsid w:val="00506306"/>
    <w:rsid w:val="00506D8A"/>
    <w:rsid w:val="00507C19"/>
    <w:rsid w:val="00510F2F"/>
    <w:rsid w:val="0051282B"/>
    <w:rsid w:val="00512F03"/>
    <w:rsid w:val="005133D2"/>
    <w:rsid w:val="00513440"/>
    <w:rsid w:val="0051435A"/>
    <w:rsid w:val="0051441D"/>
    <w:rsid w:val="005146A5"/>
    <w:rsid w:val="00514899"/>
    <w:rsid w:val="00514BC5"/>
    <w:rsid w:val="00514ECA"/>
    <w:rsid w:val="00514F77"/>
    <w:rsid w:val="005159A7"/>
    <w:rsid w:val="005166BC"/>
    <w:rsid w:val="00516785"/>
    <w:rsid w:val="005168BB"/>
    <w:rsid w:val="00516A38"/>
    <w:rsid w:val="00516C82"/>
    <w:rsid w:val="00516D86"/>
    <w:rsid w:val="00517182"/>
    <w:rsid w:val="005176CB"/>
    <w:rsid w:val="005179DC"/>
    <w:rsid w:val="00517DA0"/>
    <w:rsid w:val="00520137"/>
    <w:rsid w:val="005210C0"/>
    <w:rsid w:val="005213B6"/>
    <w:rsid w:val="00521FD9"/>
    <w:rsid w:val="005221A2"/>
    <w:rsid w:val="0052267D"/>
    <w:rsid w:val="00522C42"/>
    <w:rsid w:val="0052398D"/>
    <w:rsid w:val="00523E88"/>
    <w:rsid w:val="00524219"/>
    <w:rsid w:val="00524B8D"/>
    <w:rsid w:val="00524B94"/>
    <w:rsid w:val="00525673"/>
    <w:rsid w:val="005257C5"/>
    <w:rsid w:val="00525EE3"/>
    <w:rsid w:val="00526684"/>
    <w:rsid w:val="00526EF8"/>
    <w:rsid w:val="00527088"/>
    <w:rsid w:val="00527717"/>
    <w:rsid w:val="00527C4B"/>
    <w:rsid w:val="00527C8F"/>
    <w:rsid w:val="00527D10"/>
    <w:rsid w:val="00531FEE"/>
    <w:rsid w:val="005320C8"/>
    <w:rsid w:val="005322C9"/>
    <w:rsid w:val="00532324"/>
    <w:rsid w:val="0053254C"/>
    <w:rsid w:val="005327DB"/>
    <w:rsid w:val="0053309D"/>
    <w:rsid w:val="00533267"/>
    <w:rsid w:val="005332C5"/>
    <w:rsid w:val="005333C2"/>
    <w:rsid w:val="00533B8F"/>
    <w:rsid w:val="00533B9F"/>
    <w:rsid w:val="00533F17"/>
    <w:rsid w:val="005367AD"/>
    <w:rsid w:val="00536874"/>
    <w:rsid w:val="005369BA"/>
    <w:rsid w:val="00537288"/>
    <w:rsid w:val="00537633"/>
    <w:rsid w:val="00537D66"/>
    <w:rsid w:val="00537DB5"/>
    <w:rsid w:val="00540484"/>
    <w:rsid w:val="005408BF"/>
    <w:rsid w:val="00540A62"/>
    <w:rsid w:val="00540C29"/>
    <w:rsid w:val="00540CAC"/>
    <w:rsid w:val="00541DEC"/>
    <w:rsid w:val="00541FFD"/>
    <w:rsid w:val="00542120"/>
    <w:rsid w:val="0054231B"/>
    <w:rsid w:val="005427D7"/>
    <w:rsid w:val="00542A16"/>
    <w:rsid w:val="005431DE"/>
    <w:rsid w:val="00543602"/>
    <w:rsid w:val="005437BB"/>
    <w:rsid w:val="00543CA1"/>
    <w:rsid w:val="00544601"/>
    <w:rsid w:val="00545074"/>
    <w:rsid w:val="00545451"/>
    <w:rsid w:val="00545AD6"/>
    <w:rsid w:val="00545CEC"/>
    <w:rsid w:val="00547427"/>
    <w:rsid w:val="005478B1"/>
    <w:rsid w:val="00547CF3"/>
    <w:rsid w:val="00550472"/>
    <w:rsid w:val="00550DFC"/>
    <w:rsid w:val="00551DDA"/>
    <w:rsid w:val="00552024"/>
    <w:rsid w:val="00552AC4"/>
    <w:rsid w:val="00552D1C"/>
    <w:rsid w:val="00554326"/>
    <w:rsid w:val="00554349"/>
    <w:rsid w:val="005549CB"/>
    <w:rsid w:val="005557A0"/>
    <w:rsid w:val="005557E2"/>
    <w:rsid w:val="00556326"/>
    <w:rsid w:val="00556885"/>
    <w:rsid w:val="0056008D"/>
    <w:rsid w:val="0056022C"/>
    <w:rsid w:val="005607F8"/>
    <w:rsid w:val="00560B23"/>
    <w:rsid w:val="00560DDF"/>
    <w:rsid w:val="00560FA1"/>
    <w:rsid w:val="00561055"/>
    <w:rsid w:val="005611DC"/>
    <w:rsid w:val="005621F4"/>
    <w:rsid w:val="00564EB3"/>
    <w:rsid w:val="005656F7"/>
    <w:rsid w:val="00565DEA"/>
    <w:rsid w:val="00566016"/>
    <w:rsid w:val="0056608A"/>
    <w:rsid w:val="005662F6"/>
    <w:rsid w:val="00566670"/>
    <w:rsid w:val="00566BA7"/>
    <w:rsid w:val="00566FCA"/>
    <w:rsid w:val="00567A1E"/>
    <w:rsid w:val="00567A71"/>
    <w:rsid w:val="00570378"/>
    <w:rsid w:val="00571021"/>
    <w:rsid w:val="005711D5"/>
    <w:rsid w:val="0057268C"/>
    <w:rsid w:val="00573068"/>
    <w:rsid w:val="0057335C"/>
    <w:rsid w:val="00573B71"/>
    <w:rsid w:val="00573BEC"/>
    <w:rsid w:val="005743E4"/>
    <w:rsid w:val="00574DB7"/>
    <w:rsid w:val="0057512C"/>
    <w:rsid w:val="00575FE0"/>
    <w:rsid w:val="00576174"/>
    <w:rsid w:val="005768CC"/>
    <w:rsid w:val="005775D4"/>
    <w:rsid w:val="005778A0"/>
    <w:rsid w:val="00580D45"/>
    <w:rsid w:val="00580EEE"/>
    <w:rsid w:val="005810D4"/>
    <w:rsid w:val="0058137E"/>
    <w:rsid w:val="005819DB"/>
    <w:rsid w:val="00581BB8"/>
    <w:rsid w:val="005824E0"/>
    <w:rsid w:val="00582A43"/>
    <w:rsid w:val="00582EA8"/>
    <w:rsid w:val="005832EE"/>
    <w:rsid w:val="00583816"/>
    <w:rsid w:val="00583E66"/>
    <w:rsid w:val="00584212"/>
    <w:rsid w:val="00584AB7"/>
    <w:rsid w:val="00585132"/>
    <w:rsid w:val="005853C8"/>
    <w:rsid w:val="00585697"/>
    <w:rsid w:val="005858C6"/>
    <w:rsid w:val="005858C7"/>
    <w:rsid w:val="00585944"/>
    <w:rsid w:val="00586AD7"/>
    <w:rsid w:val="00586FF9"/>
    <w:rsid w:val="00587413"/>
    <w:rsid w:val="00587A66"/>
    <w:rsid w:val="00587F88"/>
    <w:rsid w:val="005903CF"/>
    <w:rsid w:val="00590657"/>
    <w:rsid w:val="00590966"/>
    <w:rsid w:val="00590AB8"/>
    <w:rsid w:val="00590DD1"/>
    <w:rsid w:val="00590E9A"/>
    <w:rsid w:val="0059129A"/>
    <w:rsid w:val="00591740"/>
    <w:rsid w:val="00592927"/>
    <w:rsid w:val="00594119"/>
    <w:rsid w:val="005952EF"/>
    <w:rsid w:val="005953E9"/>
    <w:rsid w:val="005955E3"/>
    <w:rsid w:val="00595B45"/>
    <w:rsid w:val="0059637D"/>
    <w:rsid w:val="005965B3"/>
    <w:rsid w:val="00596847"/>
    <w:rsid w:val="00597C74"/>
    <w:rsid w:val="005A04AA"/>
    <w:rsid w:val="005A155A"/>
    <w:rsid w:val="005A1D96"/>
    <w:rsid w:val="005A2988"/>
    <w:rsid w:val="005A313D"/>
    <w:rsid w:val="005A37D9"/>
    <w:rsid w:val="005A5377"/>
    <w:rsid w:val="005A5490"/>
    <w:rsid w:val="005A5E06"/>
    <w:rsid w:val="005A6022"/>
    <w:rsid w:val="005A6D47"/>
    <w:rsid w:val="005A7932"/>
    <w:rsid w:val="005A79C7"/>
    <w:rsid w:val="005B0113"/>
    <w:rsid w:val="005B035B"/>
    <w:rsid w:val="005B0A83"/>
    <w:rsid w:val="005B0D60"/>
    <w:rsid w:val="005B10BB"/>
    <w:rsid w:val="005B1354"/>
    <w:rsid w:val="005B16A2"/>
    <w:rsid w:val="005B1D7F"/>
    <w:rsid w:val="005B1F19"/>
    <w:rsid w:val="005B2448"/>
    <w:rsid w:val="005B26F7"/>
    <w:rsid w:val="005B2989"/>
    <w:rsid w:val="005B2B40"/>
    <w:rsid w:val="005B34DC"/>
    <w:rsid w:val="005B36FC"/>
    <w:rsid w:val="005B3839"/>
    <w:rsid w:val="005B3FFB"/>
    <w:rsid w:val="005B5C6A"/>
    <w:rsid w:val="005B6302"/>
    <w:rsid w:val="005B6B4F"/>
    <w:rsid w:val="005B7BE8"/>
    <w:rsid w:val="005B7C24"/>
    <w:rsid w:val="005B7E7D"/>
    <w:rsid w:val="005C00EC"/>
    <w:rsid w:val="005C01DE"/>
    <w:rsid w:val="005C0A94"/>
    <w:rsid w:val="005C0E5E"/>
    <w:rsid w:val="005C1184"/>
    <w:rsid w:val="005C1FF9"/>
    <w:rsid w:val="005C37F8"/>
    <w:rsid w:val="005C3B78"/>
    <w:rsid w:val="005C4DA6"/>
    <w:rsid w:val="005C5874"/>
    <w:rsid w:val="005C5BB0"/>
    <w:rsid w:val="005C5C92"/>
    <w:rsid w:val="005C5D42"/>
    <w:rsid w:val="005C5E9A"/>
    <w:rsid w:val="005C60BB"/>
    <w:rsid w:val="005C6759"/>
    <w:rsid w:val="005C67D7"/>
    <w:rsid w:val="005C6897"/>
    <w:rsid w:val="005C6DF2"/>
    <w:rsid w:val="005C722F"/>
    <w:rsid w:val="005C78DB"/>
    <w:rsid w:val="005D01F4"/>
    <w:rsid w:val="005D05C0"/>
    <w:rsid w:val="005D074F"/>
    <w:rsid w:val="005D090C"/>
    <w:rsid w:val="005D0BD3"/>
    <w:rsid w:val="005D192A"/>
    <w:rsid w:val="005D270A"/>
    <w:rsid w:val="005D2986"/>
    <w:rsid w:val="005D29F6"/>
    <w:rsid w:val="005D2C5A"/>
    <w:rsid w:val="005D2DFE"/>
    <w:rsid w:val="005D3193"/>
    <w:rsid w:val="005D352A"/>
    <w:rsid w:val="005D4606"/>
    <w:rsid w:val="005D467B"/>
    <w:rsid w:val="005D482C"/>
    <w:rsid w:val="005D4B29"/>
    <w:rsid w:val="005D4E52"/>
    <w:rsid w:val="005D5103"/>
    <w:rsid w:val="005D669F"/>
    <w:rsid w:val="005D71A7"/>
    <w:rsid w:val="005D73C4"/>
    <w:rsid w:val="005D7552"/>
    <w:rsid w:val="005D78AF"/>
    <w:rsid w:val="005E0024"/>
    <w:rsid w:val="005E0145"/>
    <w:rsid w:val="005E0D3E"/>
    <w:rsid w:val="005E0DF7"/>
    <w:rsid w:val="005E2325"/>
    <w:rsid w:val="005E26A8"/>
    <w:rsid w:val="005E2F6F"/>
    <w:rsid w:val="005E3A54"/>
    <w:rsid w:val="005E4053"/>
    <w:rsid w:val="005E413D"/>
    <w:rsid w:val="005E450B"/>
    <w:rsid w:val="005E4938"/>
    <w:rsid w:val="005E536A"/>
    <w:rsid w:val="005E5988"/>
    <w:rsid w:val="005E5B6C"/>
    <w:rsid w:val="005E5C11"/>
    <w:rsid w:val="005E5E77"/>
    <w:rsid w:val="005E5EA2"/>
    <w:rsid w:val="005E632A"/>
    <w:rsid w:val="005E754F"/>
    <w:rsid w:val="005E7EBA"/>
    <w:rsid w:val="005F0556"/>
    <w:rsid w:val="005F068B"/>
    <w:rsid w:val="005F07F0"/>
    <w:rsid w:val="005F0868"/>
    <w:rsid w:val="005F17BA"/>
    <w:rsid w:val="005F1E38"/>
    <w:rsid w:val="005F1FB4"/>
    <w:rsid w:val="005F2208"/>
    <w:rsid w:val="005F269F"/>
    <w:rsid w:val="005F2923"/>
    <w:rsid w:val="005F2B83"/>
    <w:rsid w:val="005F2EF2"/>
    <w:rsid w:val="005F31D0"/>
    <w:rsid w:val="005F3336"/>
    <w:rsid w:val="005F41BB"/>
    <w:rsid w:val="005F4938"/>
    <w:rsid w:val="005F4BB2"/>
    <w:rsid w:val="005F4CB4"/>
    <w:rsid w:val="005F4DDF"/>
    <w:rsid w:val="005F50FE"/>
    <w:rsid w:val="005F5384"/>
    <w:rsid w:val="005F5C05"/>
    <w:rsid w:val="005F5C60"/>
    <w:rsid w:val="005F5FC9"/>
    <w:rsid w:val="005F6492"/>
    <w:rsid w:val="005F6EB8"/>
    <w:rsid w:val="005F7440"/>
    <w:rsid w:val="005F7806"/>
    <w:rsid w:val="006009F9"/>
    <w:rsid w:val="00600A57"/>
    <w:rsid w:val="00600AEB"/>
    <w:rsid w:val="00600C56"/>
    <w:rsid w:val="0060139E"/>
    <w:rsid w:val="006018C4"/>
    <w:rsid w:val="00601AAA"/>
    <w:rsid w:val="00601CFF"/>
    <w:rsid w:val="00602BD3"/>
    <w:rsid w:val="00603A9D"/>
    <w:rsid w:val="00603EC9"/>
    <w:rsid w:val="00604396"/>
    <w:rsid w:val="0060448E"/>
    <w:rsid w:val="006047ED"/>
    <w:rsid w:val="00604823"/>
    <w:rsid w:val="0060484E"/>
    <w:rsid w:val="00605754"/>
    <w:rsid w:val="00605E67"/>
    <w:rsid w:val="00605E97"/>
    <w:rsid w:val="006061C0"/>
    <w:rsid w:val="00606DB9"/>
    <w:rsid w:val="0060759D"/>
    <w:rsid w:val="006076B6"/>
    <w:rsid w:val="00607CD2"/>
    <w:rsid w:val="0061010A"/>
    <w:rsid w:val="006110D8"/>
    <w:rsid w:val="00611E9E"/>
    <w:rsid w:val="006122C7"/>
    <w:rsid w:val="00612D9F"/>
    <w:rsid w:val="00614AA2"/>
    <w:rsid w:val="00614C9C"/>
    <w:rsid w:val="006151E7"/>
    <w:rsid w:val="00616540"/>
    <w:rsid w:val="00616C8C"/>
    <w:rsid w:val="00616F7E"/>
    <w:rsid w:val="006205D0"/>
    <w:rsid w:val="0062162B"/>
    <w:rsid w:val="00621953"/>
    <w:rsid w:val="0062216F"/>
    <w:rsid w:val="00622783"/>
    <w:rsid w:val="0062355B"/>
    <w:rsid w:val="0062389C"/>
    <w:rsid w:val="00623BD8"/>
    <w:rsid w:val="0062425B"/>
    <w:rsid w:val="0062489A"/>
    <w:rsid w:val="00624D49"/>
    <w:rsid w:val="0062521B"/>
    <w:rsid w:val="006254BE"/>
    <w:rsid w:val="006254E5"/>
    <w:rsid w:val="0062597D"/>
    <w:rsid w:val="006269DE"/>
    <w:rsid w:val="00627798"/>
    <w:rsid w:val="00630E53"/>
    <w:rsid w:val="00630F58"/>
    <w:rsid w:val="0063130D"/>
    <w:rsid w:val="0063147B"/>
    <w:rsid w:val="006314C9"/>
    <w:rsid w:val="006317FE"/>
    <w:rsid w:val="006328C3"/>
    <w:rsid w:val="00632DB9"/>
    <w:rsid w:val="0063343D"/>
    <w:rsid w:val="006340D4"/>
    <w:rsid w:val="0063439B"/>
    <w:rsid w:val="00634773"/>
    <w:rsid w:val="00635977"/>
    <w:rsid w:val="00635A48"/>
    <w:rsid w:val="00635C7B"/>
    <w:rsid w:val="006362CE"/>
    <w:rsid w:val="0063761D"/>
    <w:rsid w:val="006379E8"/>
    <w:rsid w:val="00640138"/>
    <w:rsid w:val="006402B9"/>
    <w:rsid w:val="00640EFF"/>
    <w:rsid w:val="0064128C"/>
    <w:rsid w:val="00641749"/>
    <w:rsid w:val="00642983"/>
    <w:rsid w:val="00643616"/>
    <w:rsid w:val="00644BFD"/>
    <w:rsid w:val="00644F69"/>
    <w:rsid w:val="00645722"/>
    <w:rsid w:val="00645759"/>
    <w:rsid w:val="006473F7"/>
    <w:rsid w:val="0064751A"/>
    <w:rsid w:val="00647F68"/>
    <w:rsid w:val="0065012D"/>
    <w:rsid w:val="00650F90"/>
    <w:rsid w:val="00651026"/>
    <w:rsid w:val="00651859"/>
    <w:rsid w:val="006518BD"/>
    <w:rsid w:val="00651A15"/>
    <w:rsid w:val="00651E2A"/>
    <w:rsid w:val="00652468"/>
    <w:rsid w:val="006536AD"/>
    <w:rsid w:val="006538E0"/>
    <w:rsid w:val="00654CC1"/>
    <w:rsid w:val="00655D12"/>
    <w:rsid w:val="00655F58"/>
    <w:rsid w:val="0065670B"/>
    <w:rsid w:val="00656CBD"/>
    <w:rsid w:val="00657821"/>
    <w:rsid w:val="00660ED0"/>
    <w:rsid w:val="006612DE"/>
    <w:rsid w:val="006620AD"/>
    <w:rsid w:val="00662FD1"/>
    <w:rsid w:val="006631A1"/>
    <w:rsid w:val="0066395B"/>
    <w:rsid w:val="00663C1C"/>
    <w:rsid w:val="006643BE"/>
    <w:rsid w:val="00664691"/>
    <w:rsid w:val="0066499C"/>
    <w:rsid w:val="00665431"/>
    <w:rsid w:val="00665837"/>
    <w:rsid w:val="00665B42"/>
    <w:rsid w:val="00666645"/>
    <w:rsid w:val="0067066D"/>
    <w:rsid w:val="006710B9"/>
    <w:rsid w:val="00671295"/>
    <w:rsid w:val="0067277B"/>
    <w:rsid w:val="006733F3"/>
    <w:rsid w:val="00673A96"/>
    <w:rsid w:val="00673EAC"/>
    <w:rsid w:val="006742E3"/>
    <w:rsid w:val="006745ED"/>
    <w:rsid w:val="0067490F"/>
    <w:rsid w:val="00675576"/>
    <w:rsid w:val="006757E9"/>
    <w:rsid w:val="00676205"/>
    <w:rsid w:val="00676531"/>
    <w:rsid w:val="0067660C"/>
    <w:rsid w:val="00676A43"/>
    <w:rsid w:val="00676D0B"/>
    <w:rsid w:val="00677119"/>
    <w:rsid w:val="00677214"/>
    <w:rsid w:val="00677583"/>
    <w:rsid w:val="00677918"/>
    <w:rsid w:val="006805C6"/>
    <w:rsid w:val="0068113F"/>
    <w:rsid w:val="006814DE"/>
    <w:rsid w:val="0068175D"/>
    <w:rsid w:val="00682119"/>
    <w:rsid w:val="00682206"/>
    <w:rsid w:val="006822A8"/>
    <w:rsid w:val="00682F60"/>
    <w:rsid w:val="00683023"/>
    <w:rsid w:val="006831D3"/>
    <w:rsid w:val="006833ED"/>
    <w:rsid w:val="006837E6"/>
    <w:rsid w:val="00683D29"/>
    <w:rsid w:val="0068413E"/>
    <w:rsid w:val="006845CB"/>
    <w:rsid w:val="00684BBF"/>
    <w:rsid w:val="0068503B"/>
    <w:rsid w:val="0068534E"/>
    <w:rsid w:val="00685505"/>
    <w:rsid w:val="006856A9"/>
    <w:rsid w:val="00685865"/>
    <w:rsid w:val="006862A1"/>
    <w:rsid w:val="00686E9E"/>
    <w:rsid w:val="00687138"/>
    <w:rsid w:val="00687748"/>
    <w:rsid w:val="0068786F"/>
    <w:rsid w:val="006878C0"/>
    <w:rsid w:val="00690041"/>
    <w:rsid w:val="0069059A"/>
    <w:rsid w:val="00690C31"/>
    <w:rsid w:val="00691107"/>
    <w:rsid w:val="006926E0"/>
    <w:rsid w:val="00692895"/>
    <w:rsid w:val="0069306D"/>
    <w:rsid w:val="00693438"/>
    <w:rsid w:val="00693D9D"/>
    <w:rsid w:val="00694497"/>
    <w:rsid w:val="0069449B"/>
    <w:rsid w:val="00694855"/>
    <w:rsid w:val="00694F61"/>
    <w:rsid w:val="00695629"/>
    <w:rsid w:val="006957ED"/>
    <w:rsid w:val="00695B99"/>
    <w:rsid w:val="00696624"/>
    <w:rsid w:val="00696726"/>
    <w:rsid w:val="0069718F"/>
    <w:rsid w:val="006978AF"/>
    <w:rsid w:val="006A0053"/>
    <w:rsid w:val="006A0183"/>
    <w:rsid w:val="006A04E6"/>
    <w:rsid w:val="006A0B1F"/>
    <w:rsid w:val="006A26A8"/>
    <w:rsid w:val="006A2D14"/>
    <w:rsid w:val="006A2DAA"/>
    <w:rsid w:val="006A35F2"/>
    <w:rsid w:val="006A3C27"/>
    <w:rsid w:val="006A3D79"/>
    <w:rsid w:val="006A46AF"/>
    <w:rsid w:val="006A4D92"/>
    <w:rsid w:val="006A520B"/>
    <w:rsid w:val="006A5FA7"/>
    <w:rsid w:val="006A601D"/>
    <w:rsid w:val="006A69E1"/>
    <w:rsid w:val="006A7287"/>
    <w:rsid w:val="006A743D"/>
    <w:rsid w:val="006A774C"/>
    <w:rsid w:val="006A7E74"/>
    <w:rsid w:val="006B1520"/>
    <w:rsid w:val="006B1A1B"/>
    <w:rsid w:val="006B1BD9"/>
    <w:rsid w:val="006B20AB"/>
    <w:rsid w:val="006B230A"/>
    <w:rsid w:val="006B2526"/>
    <w:rsid w:val="006B2AD7"/>
    <w:rsid w:val="006B5623"/>
    <w:rsid w:val="006B5A31"/>
    <w:rsid w:val="006B5E9A"/>
    <w:rsid w:val="006B667C"/>
    <w:rsid w:val="006B66F5"/>
    <w:rsid w:val="006B72FE"/>
    <w:rsid w:val="006B78EE"/>
    <w:rsid w:val="006C0141"/>
    <w:rsid w:val="006C03E0"/>
    <w:rsid w:val="006C0A24"/>
    <w:rsid w:val="006C0EC8"/>
    <w:rsid w:val="006C1272"/>
    <w:rsid w:val="006C1B81"/>
    <w:rsid w:val="006C206F"/>
    <w:rsid w:val="006C21C9"/>
    <w:rsid w:val="006C23C2"/>
    <w:rsid w:val="006C2607"/>
    <w:rsid w:val="006C2CAD"/>
    <w:rsid w:val="006C3023"/>
    <w:rsid w:val="006C3694"/>
    <w:rsid w:val="006C3C37"/>
    <w:rsid w:val="006C3E59"/>
    <w:rsid w:val="006C53B0"/>
    <w:rsid w:val="006C5D77"/>
    <w:rsid w:val="006C5EA0"/>
    <w:rsid w:val="006C6707"/>
    <w:rsid w:val="006C67C7"/>
    <w:rsid w:val="006C6C6C"/>
    <w:rsid w:val="006C76CE"/>
    <w:rsid w:val="006D023B"/>
    <w:rsid w:val="006D0351"/>
    <w:rsid w:val="006D054D"/>
    <w:rsid w:val="006D1090"/>
    <w:rsid w:val="006D1792"/>
    <w:rsid w:val="006D18F6"/>
    <w:rsid w:val="006D26D1"/>
    <w:rsid w:val="006D2AAB"/>
    <w:rsid w:val="006D2E15"/>
    <w:rsid w:val="006D31E7"/>
    <w:rsid w:val="006D3602"/>
    <w:rsid w:val="006D3B14"/>
    <w:rsid w:val="006D46E1"/>
    <w:rsid w:val="006D4975"/>
    <w:rsid w:val="006D4C25"/>
    <w:rsid w:val="006D4DC2"/>
    <w:rsid w:val="006D4F80"/>
    <w:rsid w:val="006D527B"/>
    <w:rsid w:val="006D548C"/>
    <w:rsid w:val="006D576C"/>
    <w:rsid w:val="006D6304"/>
    <w:rsid w:val="006D6B2A"/>
    <w:rsid w:val="006D7440"/>
    <w:rsid w:val="006D7C14"/>
    <w:rsid w:val="006E015C"/>
    <w:rsid w:val="006E1171"/>
    <w:rsid w:val="006E1961"/>
    <w:rsid w:val="006E1A55"/>
    <w:rsid w:val="006E1D81"/>
    <w:rsid w:val="006E1E45"/>
    <w:rsid w:val="006E2016"/>
    <w:rsid w:val="006E2300"/>
    <w:rsid w:val="006E3287"/>
    <w:rsid w:val="006E387F"/>
    <w:rsid w:val="006E3D63"/>
    <w:rsid w:val="006E4574"/>
    <w:rsid w:val="006E54E0"/>
    <w:rsid w:val="006E5A78"/>
    <w:rsid w:val="006E5C4A"/>
    <w:rsid w:val="006E6126"/>
    <w:rsid w:val="006E6425"/>
    <w:rsid w:val="006E6539"/>
    <w:rsid w:val="006E7316"/>
    <w:rsid w:val="006E743A"/>
    <w:rsid w:val="006E76EE"/>
    <w:rsid w:val="006F04A1"/>
    <w:rsid w:val="006F12F1"/>
    <w:rsid w:val="006F189C"/>
    <w:rsid w:val="006F18DB"/>
    <w:rsid w:val="006F1D8A"/>
    <w:rsid w:val="006F1F9C"/>
    <w:rsid w:val="006F24EC"/>
    <w:rsid w:val="006F28D2"/>
    <w:rsid w:val="006F2D89"/>
    <w:rsid w:val="006F2F30"/>
    <w:rsid w:val="006F32B5"/>
    <w:rsid w:val="006F3492"/>
    <w:rsid w:val="006F3B71"/>
    <w:rsid w:val="006F3DE1"/>
    <w:rsid w:val="006F4941"/>
    <w:rsid w:val="006F4F75"/>
    <w:rsid w:val="006F51D8"/>
    <w:rsid w:val="006F5750"/>
    <w:rsid w:val="006F59D2"/>
    <w:rsid w:val="006F5FCA"/>
    <w:rsid w:val="006F69D4"/>
    <w:rsid w:val="006F69DC"/>
    <w:rsid w:val="006F6A2F"/>
    <w:rsid w:val="006F7ADF"/>
    <w:rsid w:val="006F7DFD"/>
    <w:rsid w:val="0070084E"/>
    <w:rsid w:val="00701A20"/>
    <w:rsid w:val="00701DC6"/>
    <w:rsid w:val="00702F35"/>
    <w:rsid w:val="00703C51"/>
    <w:rsid w:val="00704AE2"/>
    <w:rsid w:val="0070590F"/>
    <w:rsid w:val="00705C83"/>
    <w:rsid w:val="00706A52"/>
    <w:rsid w:val="00706B54"/>
    <w:rsid w:val="00706F56"/>
    <w:rsid w:val="007073D3"/>
    <w:rsid w:val="00710AA1"/>
    <w:rsid w:val="00710BF6"/>
    <w:rsid w:val="0071158F"/>
    <w:rsid w:val="00711AF0"/>
    <w:rsid w:val="00711EFE"/>
    <w:rsid w:val="0071202D"/>
    <w:rsid w:val="00712236"/>
    <w:rsid w:val="00712A94"/>
    <w:rsid w:val="00712C58"/>
    <w:rsid w:val="00713641"/>
    <w:rsid w:val="00713B9F"/>
    <w:rsid w:val="00714BE3"/>
    <w:rsid w:val="00714FC4"/>
    <w:rsid w:val="00716002"/>
    <w:rsid w:val="00716091"/>
    <w:rsid w:val="007160B6"/>
    <w:rsid w:val="00716ACB"/>
    <w:rsid w:val="00716EA1"/>
    <w:rsid w:val="0071725D"/>
    <w:rsid w:val="00717588"/>
    <w:rsid w:val="00720802"/>
    <w:rsid w:val="00720F2F"/>
    <w:rsid w:val="00721C1E"/>
    <w:rsid w:val="00721D7E"/>
    <w:rsid w:val="007220C3"/>
    <w:rsid w:val="00722126"/>
    <w:rsid w:val="007221B3"/>
    <w:rsid w:val="00722763"/>
    <w:rsid w:val="007227BB"/>
    <w:rsid w:val="00722D3C"/>
    <w:rsid w:val="00722F59"/>
    <w:rsid w:val="0072304A"/>
    <w:rsid w:val="00723052"/>
    <w:rsid w:val="00723A97"/>
    <w:rsid w:val="00724421"/>
    <w:rsid w:val="00724F67"/>
    <w:rsid w:val="007252A5"/>
    <w:rsid w:val="00725447"/>
    <w:rsid w:val="00726061"/>
    <w:rsid w:val="007268DD"/>
    <w:rsid w:val="00726B3B"/>
    <w:rsid w:val="00726D2B"/>
    <w:rsid w:val="00726F1C"/>
    <w:rsid w:val="00727464"/>
    <w:rsid w:val="0072784A"/>
    <w:rsid w:val="00730599"/>
    <w:rsid w:val="007309B0"/>
    <w:rsid w:val="00731BEF"/>
    <w:rsid w:val="00731DD0"/>
    <w:rsid w:val="00731E20"/>
    <w:rsid w:val="00732064"/>
    <w:rsid w:val="007321D6"/>
    <w:rsid w:val="00732AEE"/>
    <w:rsid w:val="007337D3"/>
    <w:rsid w:val="00733A8C"/>
    <w:rsid w:val="00733FB6"/>
    <w:rsid w:val="007344F3"/>
    <w:rsid w:val="00734B68"/>
    <w:rsid w:val="0073543B"/>
    <w:rsid w:val="0073646A"/>
    <w:rsid w:val="00736571"/>
    <w:rsid w:val="00736D2A"/>
    <w:rsid w:val="00737452"/>
    <w:rsid w:val="00737529"/>
    <w:rsid w:val="00737787"/>
    <w:rsid w:val="00737A1D"/>
    <w:rsid w:val="00737EE4"/>
    <w:rsid w:val="0074108D"/>
    <w:rsid w:val="007415E8"/>
    <w:rsid w:val="007416F6"/>
    <w:rsid w:val="00741A0D"/>
    <w:rsid w:val="00741B70"/>
    <w:rsid w:val="0074234C"/>
    <w:rsid w:val="00742C4C"/>
    <w:rsid w:val="00743857"/>
    <w:rsid w:val="00743AEB"/>
    <w:rsid w:val="00743DF9"/>
    <w:rsid w:val="0074522D"/>
    <w:rsid w:val="007456BA"/>
    <w:rsid w:val="00745A41"/>
    <w:rsid w:val="00745BCF"/>
    <w:rsid w:val="00745C8B"/>
    <w:rsid w:val="00745D5E"/>
    <w:rsid w:val="00745EE7"/>
    <w:rsid w:val="00746029"/>
    <w:rsid w:val="0074624D"/>
    <w:rsid w:val="0074656B"/>
    <w:rsid w:val="00747882"/>
    <w:rsid w:val="00747E9C"/>
    <w:rsid w:val="00750020"/>
    <w:rsid w:val="007503E9"/>
    <w:rsid w:val="007507C5"/>
    <w:rsid w:val="00750947"/>
    <w:rsid w:val="00750BFA"/>
    <w:rsid w:val="00750F2D"/>
    <w:rsid w:val="00752CE6"/>
    <w:rsid w:val="007536BD"/>
    <w:rsid w:val="00753886"/>
    <w:rsid w:val="00753F89"/>
    <w:rsid w:val="007542D3"/>
    <w:rsid w:val="007547DA"/>
    <w:rsid w:val="00754A49"/>
    <w:rsid w:val="00754EF6"/>
    <w:rsid w:val="00756E14"/>
    <w:rsid w:val="00756F01"/>
    <w:rsid w:val="00756F67"/>
    <w:rsid w:val="00757168"/>
    <w:rsid w:val="00757590"/>
    <w:rsid w:val="00757A6F"/>
    <w:rsid w:val="00760181"/>
    <w:rsid w:val="007607ED"/>
    <w:rsid w:val="007607EE"/>
    <w:rsid w:val="007609B2"/>
    <w:rsid w:val="00760A78"/>
    <w:rsid w:val="00760CA3"/>
    <w:rsid w:val="00761070"/>
    <w:rsid w:val="00761EE6"/>
    <w:rsid w:val="00762698"/>
    <w:rsid w:val="00762AC1"/>
    <w:rsid w:val="00763C51"/>
    <w:rsid w:val="00763F28"/>
    <w:rsid w:val="0076492F"/>
    <w:rsid w:val="00764D39"/>
    <w:rsid w:val="00765B06"/>
    <w:rsid w:val="007662A6"/>
    <w:rsid w:val="007662CE"/>
    <w:rsid w:val="0076676D"/>
    <w:rsid w:val="00767CB6"/>
    <w:rsid w:val="007701AC"/>
    <w:rsid w:val="007713CE"/>
    <w:rsid w:val="00771E2C"/>
    <w:rsid w:val="00771FEA"/>
    <w:rsid w:val="00772274"/>
    <w:rsid w:val="00772412"/>
    <w:rsid w:val="007725EF"/>
    <w:rsid w:val="007729C4"/>
    <w:rsid w:val="00772D3C"/>
    <w:rsid w:val="00772D5C"/>
    <w:rsid w:val="00772E02"/>
    <w:rsid w:val="0077312C"/>
    <w:rsid w:val="007736DF"/>
    <w:rsid w:val="00773BF5"/>
    <w:rsid w:val="00774E8E"/>
    <w:rsid w:val="00775764"/>
    <w:rsid w:val="0077627E"/>
    <w:rsid w:val="007763CA"/>
    <w:rsid w:val="00776907"/>
    <w:rsid w:val="0077758B"/>
    <w:rsid w:val="00777663"/>
    <w:rsid w:val="00777F3F"/>
    <w:rsid w:val="00780110"/>
    <w:rsid w:val="00780264"/>
    <w:rsid w:val="00780997"/>
    <w:rsid w:val="00780C1D"/>
    <w:rsid w:val="00780D28"/>
    <w:rsid w:val="00781189"/>
    <w:rsid w:val="00781AA8"/>
    <w:rsid w:val="00781BF8"/>
    <w:rsid w:val="00781F9A"/>
    <w:rsid w:val="00782057"/>
    <w:rsid w:val="0078216B"/>
    <w:rsid w:val="0078216E"/>
    <w:rsid w:val="0078253E"/>
    <w:rsid w:val="00782E40"/>
    <w:rsid w:val="00783BD3"/>
    <w:rsid w:val="00783BF3"/>
    <w:rsid w:val="00783D68"/>
    <w:rsid w:val="00784CC2"/>
    <w:rsid w:val="00785A89"/>
    <w:rsid w:val="0078650A"/>
    <w:rsid w:val="00787625"/>
    <w:rsid w:val="00787725"/>
    <w:rsid w:val="00787FC4"/>
    <w:rsid w:val="00790470"/>
    <w:rsid w:val="0079176E"/>
    <w:rsid w:val="00791DAC"/>
    <w:rsid w:val="007921DE"/>
    <w:rsid w:val="00792889"/>
    <w:rsid w:val="007929C6"/>
    <w:rsid w:val="00792CB6"/>
    <w:rsid w:val="00792D5A"/>
    <w:rsid w:val="00793880"/>
    <w:rsid w:val="00793B81"/>
    <w:rsid w:val="00794422"/>
    <w:rsid w:val="00794DB5"/>
    <w:rsid w:val="007952BD"/>
    <w:rsid w:val="00795567"/>
    <w:rsid w:val="0079558D"/>
    <w:rsid w:val="007955FB"/>
    <w:rsid w:val="00795C46"/>
    <w:rsid w:val="0079608A"/>
    <w:rsid w:val="007960AD"/>
    <w:rsid w:val="00796964"/>
    <w:rsid w:val="007969BA"/>
    <w:rsid w:val="007977B9"/>
    <w:rsid w:val="00797FE4"/>
    <w:rsid w:val="007A04E9"/>
    <w:rsid w:val="007A0EC7"/>
    <w:rsid w:val="007A0F63"/>
    <w:rsid w:val="007A1662"/>
    <w:rsid w:val="007A19F2"/>
    <w:rsid w:val="007A2F01"/>
    <w:rsid w:val="007A368F"/>
    <w:rsid w:val="007A3982"/>
    <w:rsid w:val="007A428A"/>
    <w:rsid w:val="007A44C7"/>
    <w:rsid w:val="007A5315"/>
    <w:rsid w:val="007A67A8"/>
    <w:rsid w:val="007A6C9F"/>
    <w:rsid w:val="007A6D52"/>
    <w:rsid w:val="007A787B"/>
    <w:rsid w:val="007A796F"/>
    <w:rsid w:val="007A79B1"/>
    <w:rsid w:val="007B0A15"/>
    <w:rsid w:val="007B0C79"/>
    <w:rsid w:val="007B139F"/>
    <w:rsid w:val="007B13ED"/>
    <w:rsid w:val="007B1D49"/>
    <w:rsid w:val="007B2ECC"/>
    <w:rsid w:val="007B38C0"/>
    <w:rsid w:val="007B3A80"/>
    <w:rsid w:val="007B3DE1"/>
    <w:rsid w:val="007B3E3F"/>
    <w:rsid w:val="007B42DB"/>
    <w:rsid w:val="007B4422"/>
    <w:rsid w:val="007B4DEF"/>
    <w:rsid w:val="007B5263"/>
    <w:rsid w:val="007B5B82"/>
    <w:rsid w:val="007B5CB1"/>
    <w:rsid w:val="007B616C"/>
    <w:rsid w:val="007B6B88"/>
    <w:rsid w:val="007B785E"/>
    <w:rsid w:val="007B7A5B"/>
    <w:rsid w:val="007C0CF3"/>
    <w:rsid w:val="007C0F0F"/>
    <w:rsid w:val="007C106B"/>
    <w:rsid w:val="007C107C"/>
    <w:rsid w:val="007C172E"/>
    <w:rsid w:val="007C24B7"/>
    <w:rsid w:val="007C25BD"/>
    <w:rsid w:val="007C26C4"/>
    <w:rsid w:val="007C2877"/>
    <w:rsid w:val="007C28BC"/>
    <w:rsid w:val="007C3076"/>
    <w:rsid w:val="007C39EA"/>
    <w:rsid w:val="007C42BF"/>
    <w:rsid w:val="007C45C5"/>
    <w:rsid w:val="007C47A1"/>
    <w:rsid w:val="007C54DB"/>
    <w:rsid w:val="007C5A4E"/>
    <w:rsid w:val="007C5F10"/>
    <w:rsid w:val="007C6572"/>
    <w:rsid w:val="007C680D"/>
    <w:rsid w:val="007C69EE"/>
    <w:rsid w:val="007C74D1"/>
    <w:rsid w:val="007C75CA"/>
    <w:rsid w:val="007C79DF"/>
    <w:rsid w:val="007C7BC6"/>
    <w:rsid w:val="007D00E7"/>
    <w:rsid w:val="007D0784"/>
    <w:rsid w:val="007D1751"/>
    <w:rsid w:val="007D20C3"/>
    <w:rsid w:val="007D2CBF"/>
    <w:rsid w:val="007D30B3"/>
    <w:rsid w:val="007D33C3"/>
    <w:rsid w:val="007D3923"/>
    <w:rsid w:val="007D3BD8"/>
    <w:rsid w:val="007D3CA2"/>
    <w:rsid w:val="007D4132"/>
    <w:rsid w:val="007D5272"/>
    <w:rsid w:val="007D53ED"/>
    <w:rsid w:val="007D5525"/>
    <w:rsid w:val="007D55CE"/>
    <w:rsid w:val="007D59F7"/>
    <w:rsid w:val="007D5BFB"/>
    <w:rsid w:val="007D5D0A"/>
    <w:rsid w:val="007D61B9"/>
    <w:rsid w:val="007D65FC"/>
    <w:rsid w:val="007D724E"/>
    <w:rsid w:val="007D726F"/>
    <w:rsid w:val="007D78BC"/>
    <w:rsid w:val="007D7ED1"/>
    <w:rsid w:val="007E015E"/>
    <w:rsid w:val="007E01BD"/>
    <w:rsid w:val="007E159F"/>
    <w:rsid w:val="007E1838"/>
    <w:rsid w:val="007E2766"/>
    <w:rsid w:val="007E29C9"/>
    <w:rsid w:val="007E2C4C"/>
    <w:rsid w:val="007E3021"/>
    <w:rsid w:val="007E3345"/>
    <w:rsid w:val="007E3C19"/>
    <w:rsid w:val="007E3CFA"/>
    <w:rsid w:val="007E42D2"/>
    <w:rsid w:val="007E4824"/>
    <w:rsid w:val="007E4CB6"/>
    <w:rsid w:val="007E4DAF"/>
    <w:rsid w:val="007E50C0"/>
    <w:rsid w:val="007E5573"/>
    <w:rsid w:val="007E7272"/>
    <w:rsid w:val="007E7D54"/>
    <w:rsid w:val="007F17C6"/>
    <w:rsid w:val="007F1B4F"/>
    <w:rsid w:val="007F1C9E"/>
    <w:rsid w:val="007F2291"/>
    <w:rsid w:val="007F2348"/>
    <w:rsid w:val="007F2706"/>
    <w:rsid w:val="007F2DD2"/>
    <w:rsid w:val="007F2FBA"/>
    <w:rsid w:val="007F3377"/>
    <w:rsid w:val="007F4062"/>
    <w:rsid w:val="007F40CF"/>
    <w:rsid w:val="007F4373"/>
    <w:rsid w:val="007F4D32"/>
    <w:rsid w:val="007F5290"/>
    <w:rsid w:val="007F6842"/>
    <w:rsid w:val="007F6E4C"/>
    <w:rsid w:val="007F779C"/>
    <w:rsid w:val="00800124"/>
    <w:rsid w:val="008008A2"/>
    <w:rsid w:val="00800F5F"/>
    <w:rsid w:val="0080167C"/>
    <w:rsid w:val="00801BC9"/>
    <w:rsid w:val="0080201F"/>
    <w:rsid w:val="008025B9"/>
    <w:rsid w:val="00802C54"/>
    <w:rsid w:val="008030B4"/>
    <w:rsid w:val="008037E3"/>
    <w:rsid w:val="00803BA5"/>
    <w:rsid w:val="00803D83"/>
    <w:rsid w:val="008055FC"/>
    <w:rsid w:val="00806D98"/>
    <w:rsid w:val="00806FD2"/>
    <w:rsid w:val="0080795C"/>
    <w:rsid w:val="00807BED"/>
    <w:rsid w:val="00807F3C"/>
    <w:rsid w:val="008104E1"/>
    <w:rsid w:val="00810AAF"/>
    <w:rsid w:val="00810F33"/>
    <w:rsid w:val="00811158"/>
    <w:rsid w:val="00811B04"/>
    <w:rsid w:val="00812147"/>
    <w:rsid w:val="00813908"/>
    <w:rsid w:val="00813F98"/>
    <w:rsid w:val="0081466F"/>
    <w:rsid w:val="008149C3"/>
    <w:rsid w:val="00814C95"/>
    <w:rsid w:val="00814D32"/>
    <w:rsid w:val="00815050"/>
    <w:rsid w:val="0081534A"/>
    <w:rsid w:val="00815E35"/>
    <w:rsid w:val="00815F47"/>
    <w:rsid w:val="00816CD9"/>
    <w:rsid w:val="00817587"/>
    <w:rsid w:val="0082113C"/>
    <w:rsid w:val="00821E35"/>
    <w:rsid w:val="00821EC0"/>
    <w:rsid w:val="0082272B"/>
    <w:rsid w:val="00822A5A"/>
    <w:rsid w:val="008232FA"/>
    <w:rsid w:val="008235BE"/>
    <w:rsid w:val="00823B4E"/>
    <w:rsid w:val="00823F17"/>
    <w:rsid w:val="00824048"/>
    <w:rsid w:val="0082440D"/>
    <w:rsid w:val="00824968"/>
    <w:rsid w:val="00824B41"/>
    <w:rsid w:val="00825400"/>
    <w:rsid w:val="00825C51"/>
    <w:rsid w:val="0082654E"/>
    <w:rsid w:val="00826ADC"/>
    <w:rsid w:val="00826B6D"/>
    <w:rsid w:val="00826DB1"/>
    <w:rsid w:val="00827047"/>
    <w:rsid w:val="00827C13"/>
    <w:rsid w:val="00830C96"/>
    <w:rsid w:val="00831261"/>
    <w:rsid w:val="0083163C"/>
    <w:rsid w:val="008327C8"/>
    <w:rsid w:val="00832868"/>
    <w:rsid w:val="008333AD"/>
    <w:rsid w:val="008338E4"/>
    <w:rsid w:val="00833960"/>
    <w:rsid w:val="00833A10"/>
    <w:rsid w:val="00833F88"/>
    <w:rsid w:val="00833F98"/>
    <w:rsid w:val="008343AC"/>
    <w:rsid w:val="0083450B"/>
    <w:rsid w:val="008345AE"/>
    <w:rsid w:val="00834B1E"/>
    <w:rsid w:val="00835043"/>
    <w:rsid w:val="00835215"/>
    <w:rsid w:val="008358D8"/>
    <w:rsid w:val="00835E58"/>
    <w:rsid w:val="008369AC"/>
    <w:rsid w:val="00837FA9"/>
    <w:rsid w:val="0084009F"/>
    <w:rsid w:val="00841027"/>
    <w:rsid w:val="008412B0"/>
    <w:rsid w:val="008417CB"/>
    <w:rsid w:val="00841E73"/>
    <w:rsid w:val="008420EF"/>
    <w:rsid w:val="00842AEB"/>
    <w:rsid w:val="008430A6"/>
    <w:rsid w:val="0084372C"/>
    <w:rsid w:val="008439A8"/>
    <w:rsid w:val="008440A0"/>
    <w:rsid w:val="0084450E"/>
    <w:rsid w:val="00844D5C"/>
    <w:rsid w:val="00845FF7"/>
    <w:rsid w:val="0084618C"/>
    <w:rsid w:val="0084647F"/>
    <w:rsid w:val="00846DE5"/>
    <w:rsid w:val="00846EFB"/>
    <w:rsid w:val="00850170"/>
    <w:rsid w:val="008501D9"/>
    <w:rsid w:val="00850266"/>
    <w:rsid w:val="008507D6"/>
    <w:rsid w:val="00850B00"/>
    <w:rsid w:val="00850BFC"/>
    <w:rsid w:val="00850CCD"/>
    <w:rsid w:val="00850F43"/>
    <w:rsid w:val="008531E6"/>
    <w:rsid w:val="008539D1"/>
    <w:rsid w:val="00853A8E"/>
    <w:rsid w:val="00853BE3"/>
    <w:rsid w:val="00854329"/>
    <w:rsid w:val="00854BF5"/>
    <w:rsid w:val="00854D3F"/>
    <w:rsid w:val="00854DC6"/>
    <w:rsid w:val="0085661F"/>
    <w:rsid w:val="00856B15"/>
    <w:rsid w:val="00856B51"/>
    <w:rsid w:val="0085729A"/>
    <w:rsid w:val="0085738F"/>
    <w:rsid w:val="00857EBD"/>
    <w:rsid w:val="0086083A"/>
    <w:rsid w:val="00860D7D"/>
    <w:rsid w:val="008610DC"/>
    <w:rsid w:val="00861480"/>
    <w:rsid w:val="008616D8"/>
    <w:rsid w:val="008619BF"/>
    <w:rsid w:val="0086273C"/>
    <w:rsid w:val="0086284C"/>
    <w:rsid w:val="008639A0"/>
    <w:rsid w:val="00863BD6"/>
    <w:rsid w:val="00863BFE"/>
    <w:rsid w:val="008641E1"/>
    <w:rsid w:val="0086432F"/>
    <w:rsid w:val="008643BD"/>
    <w:rsid w:val="0086442F"/>
    <w:rsid w:val="008645DC"/>
    <w:rsid w:val="00864E55"/>
    <w:rsid w:val="00865391"/>
    <w:rsid w:val="00865530"/>
    <w:rsid w:val="008664A0"/>
    <w:rsid w:val="00866849"/>
    <w:rsid w:val="00867866"/>
    <w:rsid w:val="0087081F"/>
    <w:rsid w:val="00870DB5"/>
    <w:rsid w:val="0087189D"/>
    <w:rsid w:val="00871A97"/>
    <w:rsid w:val="00871C9D"/>
    <w:rsid w:val="00871EAA"/>
    <w:rsid w:val="0087290B"/>
    <w:rsid w:val="00872DD0"/>
    <w:rsid w:val="008733AE"/>
    <w:rsid w:val="0087389D"/>
    <w:rsid w:val="008748A4"/>
    <w:rsid w:val="00874FFE"/>
    <w:rsid w:val="008751CA"/>
    <w:rsid w:val="00875394"/>
    <w:rsid w:val="00875537"/>
    <w:rsid w:val="00875880"/>
    <w:rsid w:val="00875FD2"/>
    <w:rsid w:val="0087666E"/>
    <w:rsid w:val="008767D3"/>
    <w:rsid w:val="0087691C"/>
    <w:rsid w:val="00876D37"/>
    <w:rsid w:val="00877DF1"/>
    <w:rsid w:val="00881321"/>
    <w:rsid w:val="00881C39"/>
    <w:rsid w:val="0088210A"/>
    <w:rsid w:val="0088270F"/>
    <w:rsid w:val="008827C4"/>
    <w:rsid w:val="00883174"/>
    <w:rsid w:val="00883206"/>
    <w:rsid w:val="008838BC"/>
    <w:rsid w:val="00884861"/>
    <w:rsid w:val="00884AA1"/>
    <w:rsid w:val="00884C33"/>
    <w:rsid w:val="00884D67"/>
    <w:rsid w:val="00885577"/>
    <w:rsid w:val="008860BA"/>
    <w:rsid w:val="00886AAB"/>
    <w:rsid w:val="00886E36"/>
    <w:rsid w:val="00887167"/>
    <w:rsid w:val="008872EA"/>
    <w:rsid w:val="00887314"/>
    <w:rsid w:val="008877BF"/>
    <w:rsid w:val="00887DD4"/>
    <w:rsid w:val="00890801"/>
    <w:rsid w:val="00891167"/>
    <w:rsid w:val="008911AD"/>
    <w:rsid w:val="00891444"/>
    <w:rsid w:val="008916FD"/>
    <w:rsid w:val="00891816"/>
    <w:rsid w:val="00891D5F"/>
    <w:rsid w:val="0089208A"/>
    <w:rsid w:val="008929E6"/>
    <w:rsid w:val="0089314D"/>
    <w:rsid w:val="00893232"/>
    <w:rsid w:val="00893CA3"/>
    <w:rsid w:val="00894C4A"/>
    <w:rsid w:val="00894F16"/>
    <w:rsid w:val="0089553B"/>
    <w:rsid w:val="00897048"/>
    <w:rsid w:val="008975AE"/>
    <w:rsid w:val="008976E9"/>
    <w:rsid w:val="00897722"/>
    <w:rsid w:val="00897AB2"/>
    <w:rsid w:val="008A04F9"/>
    <w:rsid w:val="008A0D35"/>
    <w:rsid w:val="008A0FDA"/>
    <w:rsid w:val="008A15FE"/>
    <w:rsid w:val="008A169C"/>
    <w:rsid w:val="008A19A0"/>
    <w:rsid w:val="008A1A1F"/>
    <w:rsid w:val="008A1BC1"/>
    <w:rsid w:val="008A2450"/>
    <w:rsid w:val="008A260C"/>
    <w:rsid w:val="008A2CEE"/>
    <w:rsid w:val="008A37E1"/>
    <w:rsid w:val="008A3877"/>
    <w:rsid w:val="008A3CCC"/>
    <w:rsid w:val="008A435B"/>
    <w:rsid w:val="008A4818"/>
    <w:rsid w:val="008A4B86"/>
    <w:rsid w:val="008A50D3"/>
    <w:rsid w:val="008A55A9"/>
    <w:rsid w:val="008A5A8D"/>
    <w:rsid w:val="008A5CDA"/>
    <w:rsid w:val="008A664E"/>
    <w:rsid w:val="008A6B3B"/>
    <w:rsid w:val="008A6CBB"/>
    <w:rsid w:val="008A7398"/>
    <w:rsid w:val="008A7907"/>
    <w:rsid w:val="008B03F5"/>
    <w:rsid w:val="008B09B6"/>
    <w:rsid w:val="008B0AD7"/>
    <w:rsid w:val="008B173B"/>
    <w:rsid w:val="008B17E0"/>
    <w:rsid w:val="008B21D2"/>
    <w:rsid w:val="008B2EF5"/>
    <w:rsid w:val="008B40C4"/>
    <w:rsid w:val="008B43D3"/>
    <w:rsid w:val="008B4896"/>
    <w:rsid w:val="008B49CF"/>
    <w:rsid w:val="008B66E0"/>
    <w:rsid w:val="008B6BAA"/>
    <w:rsid w:val="008B6E22"/>
    <w:rsid w:val="008B72B1"/>
    <w:rsid w:val="008B78A8"/>
    <w:rsid w:val="008B7F02"/>
    <w:rsid w:val="008C06CF"/>
    <w:rsid w:val="008C0D51"/>
    <w:rsid w:val="008C15CA"/>
    <w:rsid w:val="008C18D3"/>
    <w:rsid w:val="008C1F84"/>
    <w:rsid w:val="008C2127"/>
    <w:rsid w:val="008C2772"/>
    <w:rsid w:val="008C2F42"/>
    <w:rsid w:val="008C3858"/>
    <w:rsid w:val="008C385A"/>
    <w:rsid w:val="008C42F9"/>
    <w:rsid w:val="008C474B"/>
    <w:rsid w:val="008C48C3"/>
    <w:rsid w:val="008C4BF7"/>
    <w:rsid w:val="008C52F9"/>
    <w:rsid w:val="008C53A6"/>
    <w:rsid w:val="008C5EF3"/>
    <w:rsid w:val="008C60ED"/>
    <w:rsid w:val="008C65BD"/>
    <w:rsid w:val="008C6809"/>
    <w:rsid w:val="008C6B41"/>
    <w:rsid w:val="008C6EB0"/>
    <w:rsid w:val="008C7D22"/>
    <w:rsid w:val="008C7FBD"/>
    <w:rsid w:val="008C7FFC"/>
    <w:rsid w:val="008D1196"/>
    <w:rsid w:val="008D1699"/>
    <w:rsid w:val="008D17EB"/>
    <w:rsid w:val="008D2047"/>
    <w:rsid w:val="008D25D9"/>
    <w:rsid w:val="008D269B"/>
    <w:rsid w:val="008D2B79"/>
    <w:rsid w:val="008D33CA"/>
    <w:rsid w:val="008D36A9"/>
    <w:rsid w:val="008D4059"/>
    <w:rsid w:val="008D4F85"/>
    <w:rsid w:val="008D509E"/>
    <w:rsid w:val="008D5266"/>
    <w:rsid w:val="008D57DC"/>
    <w:rsid w:val="008D5867"/>
    <w:rsid w:val="008D5CE0"/>
    <w:rsid w:val="008D5E3E"/>
    <w:rsid w:val="008D64AB"/>
    <w:rsid w:val="008D651A"/>
    <w:rsid w:val="008D7AE8"/>
    <w:rsid w:val="008D7B1B"/>
    <w:rsid w:val="008D7CAB"/>
    <w:rsid w:val="008E03A5"/>
    <w:rsid w:val="008E0520"/>
    <w:rsid w:val="008E0985"/>
    <w:rsid w:val="008E0DA4"/>
    <w:rsid w:val="008E1337"/>
    <w:rsid w:val="008E1D64"/>
    <w:rsid w:val="008E2783"/>
    <w:rsid w:val="008E2DC6"/>
    <w:rsid w:val="008E325B"/>
    <w:rsid w:val="008E4461"/>
    <w:rsid w:val="008E47D5"/>
    <w:rsid w:val="008E4B84"/>
    <w:rsid w:val="008E4D41"/>
    <w:rsid w:val="008E5214"/>
    <w:rsid w:val="008E5394"/>
    <w:rsid w:val="008E56EE"/>
    <w:rsid w:val="008E5CBA"/>
    <w:rsid w:val="008E5CC0"/>
    <w:rsid w:val="008E648A"/>
    <w:rsid w:val="008E666F"/>
    <w:rsid w:val="008E7580"/>
    <w:rsid w:val="008E77FF"/>
    <w:rsid w:val="008E795B"/>
    <w:rsid w:val="008E7CB7"/>
    <w:rsid w:val="008F0246"/>
    <w:rsid w:val="008F0707"/>
    <w:rsid w:val="008F1B4C"/>
    <w:rsid w:val="008F1C87"/>
    <w:rsid w:val="008F1DDF"/>
    <w:rsid w:val="008F1F6C"/>
    <w:rsid w:val="008F2293"/>
    <w:rsid w:val="008F2696"/>
    <w:rsid w:val="008F3853"/>
    <w:rsid w:val="008F39ED"/>
    <w:rsid w:val="008F3D3B"/>
    <w:rsid w:val="008F3E2A"/>
    <w:rsid w:val="008F3F4A"/>
    <w:rsid w:val="008F44AE"/>
    <w:rsid w:val="008F4847"/>
    <w:rsid w:val="008F48B5"/>
    <w:rsid w:val="008F505D"/>
    <w:rsid w:val="008F566B"/>
    <w:rsid w:val="008F58E1"/>
    <w:rsid w:val="008F5907"/>
    <w:rsid w:val="008F6253"/>
    <w:rsid w:val="008F6673"/>
    <w:rsid w:val="008F6AAE"/>
    <w:rsid w:val="008F6B5D"/>
    <w:rsid w:val="008F7D91"/>
    <w:rsid w:val="009009F2"/>
    <w:rsid w:val="00900B3D"/>
    <w:rsid w:val="00900D65"/>
    <w:rsid w:val="00901912"/>
    <w:rsid w:val="00902B8E"/>
    <w:rsid w:val="00902E12"/>
    <w:rsid w:val="00903347"/>
    <w:rsid w:val="0090338E"/>
    <w:rsid w:val="00903C4D"/>
    <w:rsid w:val="00903F89"/>
    <w:rsid w:val="00903F9D"/>
    <w:rsid w:val="00904484"/>
    <w:rsid w:val="009045BF"/>
    <w:rsid w:val="00904709"/>
    <w:rsid w:val="009047CA"/>
    <w:rsid w:val="00905CDD"/>
    <w:rsid w:val="00906017"/>
    <w:rsid w:val="00907CCD"/>
    <w:rsid w:val="00907FE0"/>
    <w:rsid w:val="009101F9"/>
    <w:rsid w:val="009107E3"/>
    <w:rsid w:val="009109DA"/>
    <w:rsid w:val="00910E9D"/>
    <w:rsid w:val="00911DEC"/>
    <w:rsid w:val="0091236E"/>
    <w:rsid w:val="009125B9"/>
    <w:rsid w:val="00912B67"/>
    <w:rsid w:val="00912E02"/>
    <w:rsid w:val="00913F4F"/>
    <w:rsid w:val="00914178"/>
    <w:rsid w:val="009141B0"/>
    <w:rsid w:val="009142A4"/>
    <w:rsid w:val="00914DB6"/>
    <w:rsid w:val="00915D07"/>
    <w:rsid w:val="009164B1"/>
    <w:rsid w:val="00916591"/>
    <w:rsid w:val="009167AC"/>
    <w:rsid w:val="00917267"/>
    <w:rsid w:val="009177F2"/>
    <w:rsid w:val="009179DD"/>
    <w:rsid w:val="00917B5F"/>
    <w:rsid w:val="00917CCA"/>
    <w:rsid w:val="00920007"/>
    <w:rsid w:val="0092015F"/>
    <w:rsid w:val="0092079E"/>
    <w:rsid w:val="00920E5E"/>
    <w:rsid w:val="00920EFF"/>
    <w:rsid w:val="0092114B"/>
    <w:rsid w:val="0092167D"/>
    <w:rsid w:val="009219D7"/>
    <w:rsid w:val="00921DCF"/>
    <w:rsid w:val="00922080"/>
    <w:rsid w:val="00922B35"/>
    <w:rsid w:val="00922BEA"/>
    <w:rsid w:val="00922C1A"/>
    <w:rsid w:val="00922CF2"/>
    <w:rsid w:val="00923058"/>
    <w:rsid w:val="00924A83"/>
    <w:rsid w:val="009253D4"/>
    <w:rsid w:val="00926631"/>
    <w:rsid w:val="00926C1C"/>
    <w:rsid w:val="00927C5C"/>
    <w:rsid w:val="00930817"/>
    <w:rsid w:val="00930C61"/>
    <w:rsid w:val="00930E0D"/>
    <w:rsid w:val="00931C4B"/>
    <w:rsid w:val="00931DF9"/>
    <w:rsid w:val="0093284E"/>
    <w:rsid w:val="00932C55"/>
    <w:rsid w:val="0093344B"/>
    <w:rsid w:val="0093390A"/>
    <w:rsid w:val="00933C4F"/>
    <w:rsid w:val="00934540"/>
    <w:rsid w:val="00934980"/>
    <w:rsid w:val="0093513D"/>
    <w:rsid w:val="009352C4"/>
    <w:rsid w:val="009358C5"/>
    <w:rsid w:val="00935E6C"/>
    <w:rsid w:val="00935F22"/>
    <w:rsid w:val="00936389"/>
    <w:rsid w:val="009372C6"/>
    <w:rsid w:val="0093731E"/>
    <w:rsid w:val="00937377"/>
    <w:rsid w:val="009374F7"/>
    <w:rsid w:val="00937950"/>
    <w:rsid w:val="00937CC6"/>
    <w:rsid w:val="009402EA"/>
    <w:rsid w:val="009408B3"/>
    <w:rsid w:val="00940C78"/>
    <w:rsid w:val="009414C4"/>
    <w:rsid w:val="00941717"/>
    <w:rsid w:val="009420D2"/>
    <w:rsid w:val="009421CA"/>
    <w:rsid w:val="00942787"/>
    <w:rsid w:val="009427E0"/>
    <w:rsid w:val="00942805"/>
    <w:rsid w:val="0094287B"/>
    <w:rsid w:val="009430CE"/>
    <w:rsid w:val="00943541"/>
    <w:rsid w:val="0094377A"/>
    <w:rsid w:val="009444AB"/>
    <w:rsid w:val="009449D1"/>
    <w:rsid w:val="00944D2E"/>
    <w:rsid w:val="009458A3"/>
    <w:rsid w:val="00945AB9"/>
    <w:rsid w:val="00945C97"/>
    <w:rsid w:val="00945D27"/>
    <w:rsid w:val="009471E8"/>
    <w:rsid w:val="00947F6F"/>
    <w:rsid w:val="00950409"/>
    <w:rsid w:val="00950639"/>
    <w:rsid w:val="009509C9"/>
    <w:rsid w:val="00951599"/>
    <w:rsid w:val="009517C1"/>
    <w:rsid w:val="0095186D"/>
    <w:rsid w:val="00951F82"/>
    <w:rsid w:val="00951FEC"/>
    <w:rsid w:val="00952A1D"/>
    <w:rsid w:val="009530D4"/>
    <w:rsid w:val="009532B7"/>
    <w:rsid w:val="00953340"/>
    <w:rsid w:val="00953E7B"/>
    <w:rsid w:val="009541B3"/>
    <w:rsid w:val="009544B0"/>
    <w:rsid w:val="009549FF"/>
    <w:rsid w:val="0095513D"/>
    <w:rsid w:val="009559A8"/>
    <w:rsid w:val="009564BC"/>
    <w:rsid w:val="00956B2A"/>
    <w:rsid w:val="00956CE4"/>
    <w:rsid w:val="009573C9"/>
    <w:rsid w:val="00957DB9"/>
    <w:rsid w:val="00960484"/>
    <w:rsid w:val="00960676"/>
    <w:rsid w:val="009610F8"/>
    <w:rsid w:val="00961205"/>
    <w:rsid w:val="00961277"/>
    <w:rsid w:val="009616A1"/>
    <w:rsid w:val="00961A7F"/>
    <w:rsid w:val="00961D44"/>
    <w:rsid w:val="00962823"/>
    <w:rsid w:val="00962893"/>
    <w:rsid w:val="00962909"/>
    <w:rsid w:val="00962B01"/>
    <w:rsid w:val="00963050"/>
    <w:rsid w:val="00963719"/>
    <w:rsid w:val="0096469C"/>
    <w:rsid w:val="00964B9C"/>
    <w:rsid w:val="00965164"/>
    <w:rsid w:val="0096550A"/>
    <w:rsid w:val="00965608"/>
    <w:rsid w:val="00965C69"/>
    <w:rsid w:val="00966334"/>
    <w:rsid w:val="009666E5"/>
    <w:rsid w:val="00966B94"/>
    <w:rsid w:val="00970467"/>
    <w:rsid w:val="00970896"/>
    <w:rsid w:val="00970906"/>
    <w:rsid w:val="00970B39"/>
    <w:rsid w:val="00970E36"/>
    <w:rsid w:val="00971002"/>
    <w:rsid w:val="009710AA"/>
    <w:rsid w:val="00971564"/>
    <w:rsid w:val="00971A78"/>
    <w:rsid w:val="00971BDA"/>
    <w:rsid w:val="009728F6"/>
    <w:rsid w:val="00972928"/>
    <w:rsid w:val="00972D2E"/>
    <w:rsid w:val="00974119"/>
    <w:rsid w:val="00974647"/>
    <w:rsid w:val="00975218"/>
    <w:rsid w:val="009757AD"/>
    <w:rsid w:val="009759DA"/>
    <w:rsid w:val="00976109"/>
    <w:rsid w:val="009768F5"/>
    <w:rsid w:val="00976B01"/>
    <w:rsid w:val="00977134"/>
    <w:rsid w:val="009777C4"/>
    <w:rsid w:val="00980059"/>
    <w:rsid w:val="009808FE"/>
    <w:rsid w:val="009812C2"/>
    <w:rsid w:val="009816A4"/>
    <w:rsid w:val="00982555"/>
    <w:rsid w:val="00982ABF"/>
    <w:rsid w:val="00982E5D"/>
    <w:rsid w:val="00982F16"/>
    <w:rsid w:val="00983367"/>
    <w:rsid w:val="009834D0"/>
    <w:rsid w:val="00983671"/>
    <w:rsid w:val="0098382A"/>
    <w:rsid w:val="00983A02"/>
    <w:rsid w:val="00983B23"/>
    <w:rsid w:val="00983B8F"/>
    <w:rsid w:val="00983C6A"/>
    <w:rsid w:val="0098490F"/>
    <w:rsid w:val="009859BD"/>
    <w:rsid w:val="00985B2C"/>
    <w:rsid w:val="0098657C"/>
    <w:rsid w:val="00986960"/>
    <w:rsid w:val="00987938"/>
    <w:rsid w:val="00987D28"/>
    <w:rsid w:val="00990307"/>
    <w:rsid w:val="00990A18"/>
    <w:rsid w:val="00990C45"/>
    <w:rsid w:val="0099113E"/>
    <w:rsid w:val="009912EA"/>
    <w:rsid w:val="0099182A"/>
    <w:rsid w:val="0099259C"/>
    <w:rsid w:val="009926C6"/>
    <w:rsid w:val="00992934"/>
    <w:rsid w:val="00993699"/>
    <w:rsid w:val="00993F32"/>
    <w:rsid w:val="0099412C"/>
    <w:rsid w:val="00994754"/>
    <w:rsid w:val="00995C1A"/>
    <w:rsid w:val="00995FEE"/>
    <w:rsid w:val="00996232"/>
    <w:rsid w:val="009963FA"/>
    <w:rsid w:val="00996ACC"/>
    <w:rsid w:val="009973BE"/>
    <w:rsid w:val="009976A2"/>
    <w:rsid w:val="00997DAA"/>
    <w:rsid w:val="009A07D1"/>
    <w:rsid w:val="009A1158"/>
    <w:rsid w:val="009A17C3"/>
    <w:rsid w:val="009A18CA"/>
    <w:rsid w:val="009A1930"/>
    <w:rsid w:val="009A1A07"/>
    <w:rsid w:val="009A2A2B"/>
    <w:rsid w:val="009A2B65"/>
    <w:rsid w:val="009A2BB0"/>
    <w:rsid w:val="009A3392"/>
    <w:rsid w:val="009A3CC5"/>
    <w:rsid w:val="009A3E0A"/>
    <w:rsid w:val="009A4DCA"/>
    <w:rsid w:val="009A5015"/>
    <w:rsid w:val="009A51E3"/>
    <w:rsid w:val="009A5757"/>
    <w:rsid w:val="009A5825"/>
    <w:rsid w:val="009A5A8F"/>
    <w:rsid w:val="009A5D21"/>
    <w:rsid w:val="009A6C8C"/>
    <w:rsid w:val="009A6D82"/>
    <w:rsid w:val="009A7415"/>
    <w:rsid w:val="009A7586"/>
    <w:rsid w:val="009A77F6"/>
    <w:rsid w:val="009A783F"/>
    <w:rsid w:val="009A7A46"/>
    <w:rsid w:val="009B0505"/>
    <w:rsid w:val="009B0A7D"/>
    <w:rsid w:val="009B0D97"/>
    <w:rsid w:val="009B0E1A"/>
    <w:rsid w:val="009B1222"/>
    <w:rsid w:val="009B1CC2"/>
    <w:rsid w:val="009B1E1A"/>
    <w:rsid w:val="009B276B"/>
    <w:rsid w:val="009B3038"/>
    <w:rsid w:val="009B4886"/>
    <w:rsid w:val="009B49EA"/>
    <w:rsid w:val="009B4D51"/>
    <w:rsid w:val="009B5C8C"/>
    <w:rsid w:val="009B6366"/>
    <w:rsid w:val="009B63F0"/>
    <w:rsid w:val="009B673E"/>
    <w:rsid w:val="009B68D3"/>
    <w:rsid w:val="009B7405"/>
    <w:rsid w:val="009C0229"/>
    <w:rsid w:val="009C030D"/>
    <w:rsid w:val="009C0F9C"/>
    <w:rsid w:val="009C15F6"/>
    <w:rsid w:val="009C1AFA"/>
    <w:rsid w:val="009C20AD"/>
    <w:rsid w:val="009C263F"/>
    <w:rsid w:val="009C2873"/>
    <w:rsid w:val="009C326D"/>
    <w:rsid w:val="009C3AC0"/>
    <w:rsid w:val="009C43F2"/>
    <w:rsid w:val="009C49E2"/>
    <w:rsid w:val="009C5125"/>
    <w:rsid w:val="009C5622"/>
    <w:rsid w:val="009C67FB"/>
    <w:rsid w:val="009C6F34"/>
    <w:rsid w:val="009C76BF"/>
    <w:rsid w:val="009D01AE"/>
    <w:rsid w:val="009D059B"/>
    <w:rsid w:val="009D0C47"/>
    <w:rsid w:val="009D1277"/>
    <w:rsid w:val="009D1D23"/>
    <w:rsid w:val="009D29CA"/>
    <w:rsid w:val="009D321D"/>
    <w:rsid w:val="009D36F1"/>
    <w:rsid w:val="009D3C90"/>
    <w:rsid w:val="009D4B5F"/>
    <w:rsid w:val="009D4C6B"/>
    <w:rsid w:val="009D59B5"/>
    <w:rsid w:val="009D59FA"/>
    <w:rsid w:val="009D5A46"/>
    <w:rsid w:val="009D66E7"/>
    <w:rsid w:val="009D6CDE"/>
    <w:rsid w:val="009D71A3"/>
    <w:rsid w:val="009E013B"/>
    <w:rsid w:val="009E0691"/>
    <w:rsid w:val="009E15B9"/>
    <w:rsid w:val="009E1690"/>
    <w:rsid w:val="009E2442"/>
    <w:rsid w:val="009E2A0F"/>
    <w:rsid w:val="009E2B0C"/>
    <w:rsid w:val="009E3152"/>
    <w:rsid w:val="009E4026"/>
    <w:rsid w:val="009E4AF2"/>
    <w:rsid w:val="009E4DD2"/>
    <w:rsid w:val="009E6462"/>
    <w:rsid w:val="009E689C"/>
    <w:rsid w:val="009E777A"/>
    <w:rsid w:val="009E77A7"/>
    <w:rsid w:val="009E783C"/>
    <w:rsid w:val="009E7DA3"/>
    <w:rsid w:val="009F0725"/>
    <w:rsid w:val="009F0739"/>
    <w:rsid w:val="009F0BB8"/>
    <w:rsid w:val="009F246A"/>
    <w:rsid w:val="009F28FB"/>
    <w:rsid w:val="009F2CA4"/>
    <w:rsid w:val="009F3367"/>
    <w:rsid w:val="009F3A18"/>
    <w:rsid w:val="009F407B"/>
    <w:rsid w:val="009F455A"/>
    <w:rsid w:val="009F4C9C"/>
    <w:rsid w:val="009F4CD1"/>
    <w:rsid w:val="009F4EC2"/>
    <w:rsid w:val="009F5F01"/>
    <w:rsid w:val="009F616C"/>
    <w:rsid w:val="009F6E7A"/>
    <w:rsid w:val="009F7767"/>
    <w:rsid w:val="009F7881"/>
    <w:rsid w:val="009F792B"/>
    <w:rsid w:val="009F798C"/>
    <w:rsid w:val="009F7D2E"/>
    <w:rsid w:val="00A00126"/>
    <w:rsid w:val="00A007DF"/>
    <w:rsid w:val="00A009BF"/>
    <w:rsid w:val="00A00AAC"/>
    <w:rsid w:val="00A00F25"/>
    <w:rsid w:val="00A00FA6"/>
    <w:rsid w:val="00A01018"/>
    <w:rsid w:val="00A01102"/>
    <w:rsid w:val="00A01B4A"/>
    <w:rsid w:val="00A01CC9"/>
    <w:rsid w:val="00A0235B"/>
    <w:rsid w:val="00A0294C"/>
    <w:rsid w:val="00A034FB"/>
    <w:rsid w:val="00A03AAD"/>
    <w:rsid w:val="00A04587"/>
    <w:rsid w:val="00A04724"/>
    <w:rsid w:val="00A0533D"/>
    <w:rsid w:val="00A05AB4"/>
    <w:rsid w:val="00A05D3D"/>
    <w:rsid w:val="00A06355"/>
    <w:rsid w:val="00A066E2"/>
    <w:rsid w:val="00A06A1C"/>
    <w:rsid w:val="00A06B7B"/>
    <w:rsid w:val="00A06BA3"/>
    <w:rsid w:val="00A06DD7"/>
    <w:rsid w:val="00A0775C"/>
    <w:rsid w:val="00A07D2C"/>
    <w:rsid w:val="00A1019D"/>
    <w:rsid w:val="00A1031C"/>
    <w:rsid w:val="00A103B3"/>
    <w:rsid w:val="00A109EE"/>
    <w:rsid w:val="00A1148A"/>
    <w:rsid w:val="00A119D4"/>
    <w:rsid w:val="00A11BE0"/>
    <w:rsid w:val="00A12077"/>
    <w:rsid w:val="00A12208"/>
    <w:rsid w:val="00A12EB2"/>
    <w:rsid w:val="00A130C5"/>
    <w:rsid w:val="00A13272"/>
    <w:rsid w:val="00A13622"/>
    <w:rsid w:val="00A140E3"/>
    <w:rsid w:val="00A14679"/>
    <w:rsid w:val="00A15679"/>
    <w:rsid w:val="00A15778"/>
    <w:rsid w:val="00A1577C"/>
    <w:rsid w:val="00A158E5"/>
    <w:rsid w:val="00A15A8C"/>
    <w:rsid w:val="00A16A04"/>
    <w:rsid w:val="00A16C3A"/>
    <w:rsid w:val="00A17186"/>
    <w:rsid w:val="00A17B61"/>
    <w:rsid w:val="00A204BC"/>
    <w:rsid w:val="00A206F5"/>
    <w:rsid w:val="00A207A4"/>
    <w:rsid w:val="00A21178"/>
    <w:rsid w:val="00A217B4"/>
    <w:rsid w:val="00A219A9"/>
    <w:rsid w:val="00A21D6C"/>
    <w:rsid w:val="00A21EB7"/>
    <w:rsid w:val="00A22020"/>
    <w:rsid w:val="00A22226"/>
    <w:rsid w:val="00A22432"/>
    <w:rsid w:val="00A22CD3"/>
    <w:rsid w:val="00A23404"/>
    <w:rsid w:val="00A23556"/>
    <w:rsid w:val="00A23589"/>
    <w:rsid w:val="00A24466"/>
    <w:rsid w:val="00A24A51"/>
    <w:rsid w:val="00A24B8F"/>
    <w:rsid w:val="00A24BFA"/>
    <w:rsid w:val="00A25BEE"/>
    <w:rsid w:val="00A2630A"/>
    <w:rsid w:val="00A26533"/>
    <w:rsid w:val="00A268D7"/>
    <w:rsid w:val="00A2708A"/>
    <w:rsid w:val="00A27659"/>
    <w:rsid w:val="00A27CAF"/>
    <w:rsid w:val="00A27DAE"/>
    <w:rsid w:val="00A31C06"/>
    <w:rsid w:val="00A32CB7"/>
    <w:rsid w:val="00A33A66"/>
    <w:rsid w:val="00A33C27"/>
    <w:rsid w:val="00A34094"/>
    <w:rsid w:val="00A34328"/>
    <w:rsid w:val="00A34756"/>
    <w:rsid w:val="00A34879"/>
    <w:rsid w:val="00A34C1B"/>
    <w:rsid w:val="00A34FEF"/>
    <w:rsid w:val="00A352B7"/>
    <w:rsid w:val="00A3552B"/>
    <w:rsid w:val="00A3552C"/>
    <w:rsid w:val="00A35817"/>
    <w:rsid w:val="00A35B74"/>
    <w:rsid w:val="00A36056"/>
    <w:rsid w:val="00A36C1D"/>
    <w:rsid w:val="00A37E7F"/>
    <w:rsid w:val="00A4057C"/>
    <w:rsid w:val="00A409D3"/>
    <w:rsid w:val="00A42559"/>
    <w:rsid w:val="00A429A0"/>
    <w:rsid w:val="00A42E92"/>
    <w:rsid w:val="00A43499"/>
    <w:rsid w:val="00A43D2D"/>
    <w:rsid w:val="00A44594"/>
    <w:rsid w:val="00A4474C"/>
    <w:rsid w:val="00A44DAC"/>
    <w:rsid w:val="00A45B6A"/>
    <w:rsid w:val="00A45C8E"/>
    <w:rsid w:val="00A46B12"/>
    <w:rsid w:val="00A46E27"/>
    <w:rsid w:val="00A47DE4"/>
    <w:rsid w:val="00A5228E"/>
    <w:rsid w:val="00A5376F"/>
    <w:rsid w:val="00A537C1"/>
    <w:rsid w:val="00A538DC"/>
    <w:rsid w:val="00A53AD2"/>
    <w:rsid w:val="00A5401D"/>
    <w:rsid w:val="00A54342"/>
    <w:rsid w:val="00A54753"/>
    <w:rsid w:val="00A5481A"/>
    <w:rsid w:val="00A54DE4"/>
    <w:rsid w:val="00A556E6"/>
    <w:rsid w:val="00A55ADE"/>
    <w:rsid w:val="00A5605A"/>
    <w:rsid w:val="00A562FE"/>
    <w:rsid w:val="00A5774C"/>
    <w:rsid w:val="00A601EF"/>
    <w:rsid w:val="00A60810"/>
    <w:rsid w:val="00A6112D"/>
    <w:rsid w:val="00A614CC"/>
    <w:rsid w:val="00A616AF"/>
    <w:rsid w:val="00A61C1D"/>
    <w:rsid w:val="00A62566"/>
    <w:rsid w:val="00A62C62"/>
    <w:rsid w:val="00A63575"/>
    <w:rsid w:val="00A63FE5"/>
    <w:rsid w:val="00A6425B"/>
    <w:rsid w:val="00A64471"/>
    <w:rsid w:val="00A6543D"/>
    <w:rsid w:val="00A6574D"/>
    <w:rsid w:val="00A65758"/>
    <w:rsid w:val="00A669EA"/>
    <w:rsid w:val="00A66C34"/>
    <w:rsid w:val="00A66DB4"/>
    <w:rsid w:val="00A66E4E"/>
    <w:rsid w:val="00A67593"/>
    <w:rsid w:val="00A6798D"/>
    <w:rsid w:val="00A709C3"/>
    <w:rsid w:val="00A709D5"/>
    <w:rsid w:val="00A71099"/>
    <w:rsid w:val="00A7160A"/>
    <w:rsid w:val="00A718C6"/>
    <w:rsid w:val="00A71D6D"/>
    <w:rsid w:val="00A72843"/>
    <w:rsid w:val="00A72CCD"/>
    <w:rsid w:val="00A734A5"/>
    <w:rsid w:val="00A735DF"/>
    <w:rsid w:val="00A73653"/>
    <w:rsid w:val="00A73ADD"/>
    <w:rsid w:val="00A7446F"/>
    <w:rsid w:val="00A7467F"/>
    <w:rsid w:val="00A74CFD"/>
    <w:rsid w:val="00A7544E"/>
    <w:rsid w:val="00A756D9"/>
    <w:rsid w:val="00A75AE0"/>
    <w:rsid w:val="00A75DCD"/>
    <w:rsid w:val="00A76A24"/>
    <w:rsid w:val="00A76D96"/>
    <w:rsid w:val="00A77330"/>
    <w:rsid w:val="00A805A2"/>
    <w:rsid w:val="00A8078C"/>
    <w:rsid w:val="00A8167A"/>
    <w:rsid w:val="00A81CB4"/>
    <w:rsid w:val="00A82CA7"/>
    <w:rsid w:val="00A82FD6"/>
    <w:rsid w:val="00A82FF6"/>
    <w:rsid w:val="00A83AC7"/>
    <w:rsid w:val="00A83FF7"/>
    <w:rsid w:val="00A841ED"/>
    <w:rsid w:val="00A84B74"/>
    <w:rsid w:val="00A84D96"/>
    <w:rsid w:val="00A8516D"/>
    <w:rsid w:val="00A85490"/>
    <w:rsid w:val="00A8579F"/>
    <w:rsid w:val="00A857C2"/>
    <w:rsid w:val="00A8626E"/>
    <w:rsid w:val="00A8651C"/>
    <w:rsid w:val="00A8674A"/>
    <w:rsid w:val="00A869BA"/>
    <w:rsid w:val="00A878B8"/>
    <w:rsid w:val="00A87988"/>
    <w:rsid w:val="00A879B1"/>
    <w:rsid w:val="00A87FB8"/>
    <w:rsid w:val="00A90234"/>
    <w:rsid w:val="00A905DE"/>
    <w:rsid w:val="00A90741"/>
    <w:rsid w:val="00A90FE8"/>
    <w:rsid w:val="00A912A8"/>
    <w:rsid w:val="00A91F9A"/>
    <w:rsid w:val="00A9225B"/>
    <w:rsid w:val="00A9285D"/>
    <w:rsid w:val="00A92964"/>
    <w:rsid w:val="00A92CDE"/>
    <w:rsid w:val="00A93418"/>
    <w:rsid w:val="00A93582"/>
    <w:rsid w:val="00A93DF5"/>
    <w:rsid w:val="00A949AF"/>
    <w:rsid w:val="00A94D9E"/>
    <w:rsid w:val="00A9562C"/>
    <w:rsid w:val="00A9667E"/>
    <w:rsid w:val="00A96CE6"/>
    <w:rsid w:val="00A96D88"/>
    <w:rsid w:val="00A97D7A"/>
    <w:rsid w:val="00AA0CF4"/>
    <w:rsid w:val="00AA0D67"/>
    <w:rsid w:val="00AA0D6A"/>
    <w:rsid w:val="00AA0F38"/>
    <w:rsid w:val="00AA1072"/>
    <w:rsid w:val="00AA1B59"/>
    <w:rsid w:val="00AA1C55"/>
    <w:rsid w:val="00AA296A"/>
    <w:rsid w:val="00AA2A05"/>
    <w:rsid w:val="00AA3C6C"/>
    <w:rsid w:val="00AA50C3"/>
    <w:rsid w:val="00AA50D9"/>
    <w:rsid w:val="00AA5EEB"/>
    <w:rsid w:val="00AA75BC"/>
    <w:rsid w:val="00AA7A56"/>
    <w:rsid w:val="00AA7C6A"/>
    <w:rsid w:val="00AB0017"/>
    <w:rsid w:val="00AB0477"/>
    <w:rsid w:val="00AB04EA"/>
    <w:rsid w:val="00AB0518"/>
    <w:rsid w:val="00AB0B7B"/>
    <w:rsid w:val="00AB106E"/>
    <w:rsid w:val="00AB1239"/>
    <w:rsid w:val="00AB132C"/>
    <w:rsid w:val="00AB13B9"/>
    <w:rsid w:val="00AB1982"/>
    <w:rsid w:val="00AB1A4D"/>
    <w:rsid w:val="00AB1E7A"/>
    <w:rsid w:val="00AB20B4"/>
    <w:rsid w:val="00AB22A4"/>
    <w:rsid w:val="00AB2307"/>
    <w:rsid w:val="00AB2F2D"/>
    <w:rsid w:val="00AB30F7"/>
    <w:rsid w:val="00AB3579"/>
    <w:rsid w:val="00AB45D9"/>
    <w:rsid w:val="00AB4AF0"/>
    <w:rsid w:val="00AB50E5"/>
    <w:rsid w:val="00AB5736"/>
    <w:rsid w:val="00AB656F"/>
    <w:rsid w:val="00AB6E23"/>
    <w:rsid w:val="00AB7510"/>
    <w:rsid w:val="00AB7B90"/>
    <w:rsid w:val="00AB7C1E"/>
    <w:rsid w:val="00AB7E79"/>
    <w:rsid w:val="00AC0760"/>
    <w:rsid w:val="00AC0D50"/>
    <w:rsid w:val="00AC0F00"/>
    <w:rsid w:val="00AC12D5"/>
    <w:rsid w:val="00AC1496"/>
    <w:rsid w:val="00AC28BA"/>
    <w:rsid w:val="00AC45A1"/>
    <w:rsid w:val="00AC479C"/>
    <w:rsid w:val="00AC56F9"/>
    <w:rsid w:val="00AC5CAE"/>
    <w:rsid w:val="00AC6073"/>
    <w:rsid w:val="00AC6665"/>
    <w:rsid w:val="00AC6BB4"/>
    <w:rsid w:val="00AC6D3C"/>
    <w:rsid w:val="00AC6E9A"/>
    <w:rsid w:val="00AC7414"/>
    <w:rsid w:val="00AD06C2"/>
    <w:rsid w:val="00AD07C2"/>
    <w:rsid w:val="00AD0A88"/>
    <w:rsid w:val="00AD1264"/>
    <w:rsid w:val="00AD1431"/>
    <w:rsid w:val="00AD1B6D"/>
    <w:rsid w:val="00AD2152"/>
    <w:rsid w:val="00AD291F"/>
    <w:rsid w:val="00AD39C5"/>
    <w:rsid w:val="00AD4B8C"/>
    <w:rsid w:val="00AD4E16"/>
    <w:rsid w:val="00AD4EE0"/>
    <w:rsid w:val="00AD5111"/>
    <w:rsid w:val="00AD58C7"/>
    <w:rsid w:val="00AD6182"/>
    <w:rsid w:val="00AD6338"/>
    <w:rsid w:val="00AD634F"/>
    <w:rsid w:val="00AD6631"/>
    <w:rsid w:val="00AD672E"/>
    <w:rsid w:val="00AD6CE6"/>
    <w:rsid w:val="00AD7151"/>
    <w:rsid w:val="00AD7208"/>
    <w:rsid w:val="00AD74B4"/>
    <w:rsid w:val="00AD7988"/>
    <w:rsid w:val="00AE0512"/>
    <w:rsid w:val="00AE0DFE"/>
    <w:rsid w:val="00AE0E1B"/>
    <w:rsid w:val="00AE1056"/>
    <w:rsid w:val="00AE153A"/>
    <w:rsid w:val="00AE1AAD"/>
    <w:rsid w:val="00AE1CF4"/>
    <w:rsid w:val="00AE1F70"/>
    <w:rsid w:val="00AE27D1"/>
    <w:rsid w:val="00AE27DC"/>
    <w:rsid w:val="00AE2DF7"/>
    <w:rsid w:val="00AE33C5"/>
    <w:rsid w:val="00AE35AC"/>
    <w:rsid w:val="00AE365E"/>
    <w:rsid w:val="00AE3A08"/>
    <w:rsid w:val="00AE3F4F"/>
    <w:rsid w:val="00AE44C7"/>
    <w:rsid w:val="00AE4E6D"/>
    <w:rsid w:val="00AE4ED3"/>
    <w:rsid w:val="00AE5780"/>
    <w:rsid w:val="00AE66D8"/>
    <w:rsid w:val="00AE68EB"/>
    <w:rsid w:val="00AE6E09"/>
    <w:rsid w:val="00AE732C"/>
    <w:rsid w:val="00AE73A5"/>
    <w:rsid w:val="00AE7C50"/>
    <w:rsid w:val="00AF0F5D"/>
    <w:rsid w:val="00AF2230"/>
    <w:rsid w:val="00AF2517"/>
    <w:rsid w:val="00AF28F5"/>
    <w:rsid w:val="00AF3138"/>
    <w:rsid w:val="00AF3B22"/>
    <w:rsid w:val="00AF3C29"/>
    <w:rsid w:val="00AF3E5B"/>
    <w:rsid w:val="00AF5093"/>
    <w:rsid w:val="00AF5533"/>
    <w:rsid w:val="00AF5FF5"/>
    <w:rsid w:val="00AF62A7"/>
    <w:rsid w:val="00AF63BD"/>
    <w:rsid w:val="00AF6D30"/>
    <w:rsid w:val="00AF7259"/>
    <w:rsid w:val="00AF7C6F"/>
    <w:rsid w:val="00AF7D3C"/>
    <w:rsid w:val="00B00413"/>
    <w:rsid w:val="00B006AF"/>
    <w:rsid w:val="00B00E8C"/>
    <w:rsid w:val="00B0247D"/>
    <w:rsid w:val="00B02EFA"/>
    <w:rsid w:val="00B03067"/>
    <w:rsid w:val="00B03226"/>
    <w:rsid w:val="00B0353E"/>
    <w:rsid w:val="00B03B24"/>
    <w:rsid w:val="00B044F0"/>
    <w:rsid w:val="00B04D59"/>
    <w:rsid w:val="00B05456"/>
    <w:rsid w:val="00B0580D"/>
    <w:rsid w:val="00B05C76"/>
    <w:rsid w:val="00B0615E"/>
    <w:rsid w:val="00B067BC"/>
    <w:rsid w:val="00B07044"/>
    <w:rsid w:val="00B070D2"/>
    <w:rsid w:val="00B0751D"/>
    <w:rsid w:val="00B0755A"/>
    <w:rsid w:val="00B07767"/>
    <w:rsid w:val="00B079D6"/>
    <w:rsid w:val="00B1002C"/>
    <w:rsid w:val="00B10971"/>
    <w:rsid w:val="00B10F60"/>
    <w:rsid w:val="00B11062"/>
    <w:rsid w:val="00B1106C"/>
    <w:rsid w:val="00B110DD"/>
    <w:rsid w:val="00B119F0"/>
    <w:rsid w:val="00B121C0"/>
    <w:rsid w:val="00B12EF1"/>
    <w:rsid w:val="00B13ABE"/>
    <w:rsid w:val="00B14AA9"/>
    <w:rsid w:val="00B1531D"/>
    <w:rsid w:val="00B15923"/>
    <w:rsid w:val="00B163E0"/>
    <w:rsid w:val="00B16671"/>
    <w:rsid w:val="00B16830"/>
    <w:rsid w:val="00B171F1"/>
    <w:rsid w:val="00B177B8"/>
    <w:rsid w:val="00B17CD0"/>
    <w:rsid w:val="00B17FA9"/>
    <w:rsid w:val="00B200B6"/>
    <w:rsid w:val="00B20913"/>
    <w:rsid w:val="00B219D0"/>
    <w:rsid w:val="00B21E6E"/>
    <w:rsid w:val="00B22825"/>
    <w:rsid w:val="00B22AC1"/>
    <w:rsid w:val="00B22EE1"/>
    <w:rsid w:val="00B230A6"/>
    <w:rsid w:val="00B235AF"/>
    <w:rsid w:val="00B236BC"/>
    <w:rsid w:val="00B23FA3"/>
    <w:rsid w:val="00B24CCC"/>
    <w:rsid w:val="00B2521D"/>
    <w:rsid w:val="00B25948"/>
    <w:rsid w:val="00B25A4A"/>
    <w:rsid w:val="00B25C27"/>
    <w:rsid w:val="00B2600F"/>
    <w:rsid w:val="00B2620B"/>
    <w:rsid w:val="00B26A69"/>
    <w:rsid w:val="00B270F2"/>
    <w:rsid w:val="00B3004D"/>
    <w:rsid w:val="00B30570"/>
    <w:rsid w:val="00B31209"/>
    <w:rsid w:val="00B312FD"/>
    <w:rsid w:val="00B320DF"/>
    <w:rsid w:val="00B32440"/>
    <w:rsid w:val="00B32E50"/>
    <w:rsid w:val="00B32FC4"/>
    <w:rsid w:val="00B33248"/>
    <w:rsid w:val="00B3371B"/>
    <w:rsid w:val="00B33D93"/>
    <w:rsid w:val="00B34311"/>
    <w:rsid w:val="00B34415"/>
    <w:rsid w:val="00B35700"/>
    <w:rsid w:val="00B35E23"/>
    <w:rsid w:val="00B3659C"/>
    <w:rsid w:val="00B365ED"/>
    <w:rsid w:val="00B370BC"/>
    <w:rsid w:val="00B3730D"/>
    <w:rsid w:val="00B37590"/>
    <w:rsid w:val="00B3783B"/>
    <w:rsid w:val="00B404A3"/>
    <w:rsid w:val="00B40C46"/>
    <w:rsid w:val="00B4196B"/>
    <w:rsid w:val="00B420C7"/>
    <w:rsid w:val="00B4362B"/>
    <w:rsid w:val="00B43841"/>
    <w:rsid w:val="00B43AF8"/>
    <w:rsid w:val="00B444CA"/>
    <w:rsid w:val="00B44752"/>
    <w:rsid w:val="00B4547B"/>
    <w:rsid w:val="00B45AC6"/>
    <w:rsid w:val="00B45D35"/>
    <w:rsid w:val="00B45E71"/>
    <w:rsid w:val="00B463F3"/>
    <w:rsid w:val="00B5041A"/>
    <w:rsid w:val="00B513B2"/>
    <w:rsid w:val="00B516C7"/>
    <w:rsid w:val="00B5188F"/>
    <w:rsid w:val="00B523A4"/>
    <w:rsid w:val="00B52972"/>
    <w:rsid w:val="00B52C70"/>
    <w:rsid w:val="00B52ED7"/>
    <w:rsid w:val="00B53DEC"/>
    <w:rsid w:val="00B53E33"/>
    <w:rsid w:val="00B540B5"/>
    <w:rsid w:val="00B54435"/>
    <w:rsid w:val="00B54561"/>
    <w:rsid w:val="00B54A43"/>
    <w:rsid w:val="00B550C3"/>
    <w:rsid w:val="00B55B7F"/>
    <w:rsid w:val="00B5646B"/>
    <w:rsid w:val="00B56730"/>
    <w:rsid w:val="00B57095"/>
    <w:rsid w:val="00B572E1"/>
    <w:rsid w:val="00B576D4"/>
    <w:rsid w:val="00B5775E"/>
    <w:rsid w:val="00B5786C"/>
    <w:rsid w:val="00B57D68"/>
    <w:rsid w:val="00B60068"/>
    <w:rsid w:val="00B60579"/>
    <w:rsid w:val="00B60F32"/>
    <w:rsid w:val="00B61D3B"/>
    <w:rsid w:val="00B61FDF"/>
    <w:rsid w:val="00B624E8"/>
    <w:rsid w:val="00B628A3"/>
    <w:rsid w:val="00B628D3"/>
    <w:rsid w:val="00B62E5B"/>
    <w:rsid w:val="00B6300A"/>
    <w:rsid w:val="00B6399A"/>
    <w:rsid w:val="00B63D17"/>
    <w:rsid w:val="00B64BDE"/>
    <w:rsid w:val="00B6528F"/>
    <w:rsid w:val="00B65542"/>
    <w:rsid w:val="00B6559B"/>
    <w:rsid w:val="00B657F2"/>
    <w:rsid w:val="00B668C3"/>
    <w:rsid w:val="00B67182"/>
    <w:rsid w:val="00B676D2"/>
    <w:rsid w:val="00B67B17"/>
    <w:rsid w:val="00B70485"/>
    <w:rsid w:val="00B70873"/>
    <w:rsid w:val="00B70B19"/>
    <w:rsid w:val="00B716B9"/>
    <w:rsid w:val="00B71857"/>
    <w:rsid w:val="00B71A27"/>
    <w:rsid w:val="00B71DEE"/>
    <w:rsid w:val="00B71E5F"/>
    <w:rsid w:val="00B728B6"/>
    <w:rsid w:val="00B738F4"/>
    <w:rsid w:val="00B739BD"/>
    <w:rsid w:val="00B73B0B"/>
    <w:rsid w:val="00B74B26"/>
    <w:rsid w:val="00B7585E"/>
    <w:rsid w:val="00B7649D"/>
    <w:rsid w:val="00B769B6"/>
    <w:rsid w:val="00B769FE"/>
    <w:rsid w:val="00B76D5D"/>
    <w:rsid w:val="00B775B5"/>
    <w:rsid w:val="00B77851"/>
    <w:rsid w:val="00B77FB7"/>
    <w:rsid w:val="00B81789"/>
    <w:rsid w:val="00B81A5A"/>
    <w:rsid w:val="00B821D3"/>
    <w:rsid w:val="00B82394"/>
    <w:rsid w:val="00B829CE"/>
    <w:rsid w:val="00B846DB"/>
    <w:rsid w:val="00B8485F"/>
    <w:rsid w:val="00B84B09"/>
    <w:rsid w:val="00B85965"/>
    <w:rsid w:val="00B87A08"/>
    <w:rsid w:val="00B87D5F"/>
    <w:rsid w:val="00B9056F"/>
    <w:rsid w:val="00B912C2"/>
    <w:rsid w:val="00B913BE"/>
    <w:rsid w:val="00B91DBD"/>
    <w:rsid w:val="00B91E00"/>
    <w:rsid w:val="00B91F82"/>
    <w:rsid w:val="00B923FF"/>
    <w:rsid w:val="00B9249F"/>
    <w:rsid w:val="00B92C63"/>
    <w:rsid w:val="00B92F3D"/>
    <w:rsid w:val="00B931B9"/>
    <w:rsid w:val="00B932B8"/>
    <w:rsid w:val="00B933B9"/>
    <w:rsid w:val="00B9406F"/>
    <w:rsid w:val="00B949AB"/>
    <w:rsid w:val="00B94B31"/>
    <w:rsid w:val="00B94C5C"/>
    <w:rsid w:val="00B951B2"/>
    <w:rsid w:val="00B951F8"/>
    <w:rsid w:val="00B95626"/>
    <w:rsid w:val="00B9674A"/>
    <w:rsid w:val="00B96A10"/>
    <w:rsid w:val="00B97404"/>
    <w:rsid w:val="00B9795D"/>
    <w:rsid w:val="00B97BD2"/>
    <w:rsid w:val="00BA0233"/>
    <w:rsid w:val="00BA04EC"/>
    <w:rsid w:val="00BA1B64"/>
    <w:rsid w:val="00BA1CA9"/>
    <w:rsid w:val="00BA1D88"/>
    <w:rsid w:val="00BA2BD1"/>
    <w:rsid w:val="00BA386A"/>
    <w:rsid w:val="00BA4837"/>
    <w:rsid w:val="00BA4842"/>
    <w:rsid w:val="00BA4A08"/>
    <w:rsid w:val="00BA4C3E"/>
    <w:rsid w:val="00BA4C61"/>
    <w:rsid w:val="00BA4E6A"/>
    <w:rsid w:val="00BA4FCA"/>
    <w:rsid w:val="00BA51D9"/>
    <w:rsid w:val="00BA520A"/>
    <w:rsid w:val="00BA5562"/>
    <w:rsid w:val="00BA5A3B"/>
    <w:rsid w:val="00BA5B96"/>
    <w:rsid w:val="00BA5E89"/>
    <w:rsid w:val="00BA6A1B"/>
    <w:rsid w:val="00BA6E9B"/>
    <w:rsid w:val="00BA723C"/>
    <w:rsid w:val="00BA7536"/>
    <w:rsid w:val="00BA7B29"/>
    <w:rsid w:val="00BA7E45"/>
    <w:rsid w:val="00BB048F"/>
    <w:rsid w:val="00BB07B7"/>
    <w:rsid w:val="00BB1477"/>
    <w:rsid w:val="00BB1869"/>
    <w:rsid w:val="00BB1926"/>
    <w:rsid w:val="00BB1ACC"/>
    <w:rsid w:val="00BB23F5"/>
    <w:rsid w:val="00BB2CF3"/>
    <w:rsid w:val="00BB3116"/>
    <w:rsid w:val="00BB3369"/>
    <w:rsid w:val="00BB371C"/>
    <w:rsid w:val="00BB3750"/>
    <w:rsid w:val="00BB41A5"/>
    <w:rsid w:val="00BB41CC"/>
    <w:rsid w:val="00BB4D54"/>
    <w:rsid w:val="00BB51C5"/>
    <w:rsid w:val="00BB6AFA"/>
    <w:rsid w:val="00BB7321"/>
    <w:rsid w:val="00BB776E"/>
    <w:rsid w:val="00BB7AF1"/>
    <w:rsid w:val="00BC1221"/>
    <w:rsid w:val="00BC1460"/>
    <w:rsid w:val="00BC150E"/>
    <w:rsid w:val="00BC157B"/>
    <w:rsid w:val="00BC23AA"/>
    <w:rsid w:val="00BC2A06"/>
    <w:rsid w:val="00BC310E"/>
    <w:rsid w:val="00BC3337"/>
    <w:rsid w:val="00BC37B3"/>
    <w:rsid w:val="00BC5F73"/>
    <w:rsid w:val="00BC643C"/>
    <w:rsid w:val="00BC66F4"/>
    <w:rsid w:val="00BC6E2E"/>
    <w:rsid w:val="00BC6EA5"/>
    <w:rsid w:val="00BC71C0"/>
    <w:rsid w:val="00BC7CC1"/>
    <w:rsid w:val="00BD0397"/>
    <w:rsid w:val="00BD0BE4"/>
    <w:rsid w:val="00BD0F92"/>
    <w:rsid w:val="00BD116C"/>
    <w:rsid w:val="00BD2353"/>
    <w:rsid w:val="00BD23A4"/>
    <w:rsid w:val="00BD33BF"/>
    <w:rsid w:val="00BD37DA"/>
    <w:rsid w:val="00BD4367"/>
    <w:rsid w:val="00BD481F"/>
    <w:rsid w:val="00BD4E23"/>
    <w:rsid w:val="00BD5145"/>
    <w:rsid w:val="00BD5906"/>
    <w:rsid w:val="00BD67B0"/>
    <w:rsid w:val="00BD67DD"/>
    <w:rsid w:val="00BD6FEF"/>
    <w:rsid w:val="00BD72C7"/>
    <w:rsid w:val="00BD748A"/>
    <w:rsid w:val="00BD7CD6"/>
    <w:rsid w:val="00BD7CFE"/>
    <w:rsid w:val="00BE085C"/>
    <w:rsid w:val="00BE0939"/>
    <w:rsid w:val="00BE0FF3"/>
    <w:rsid w:val="00BE101B"/>
    <w:rsid w:val="00BE1048"/>
    <w:rsid w:val="00BE10CE"/>
    <w:rsid w:val="00BE2053"/>
    <w:rsid w:val="00BE2AA4"/>
    <w:rsid w:val="00BE2D48"/>
    <w:rsid w:val="00BE2D53"/>
    <w:rsid w:val="00BE3EF2"/>
    <w:rsid w:val="00BE42ED"/>
    <w:rsid w:val="00BE4771"/>
    <w:rsid w:val="00BE4F67"/>
    <w:rsid w:val="00BE5AEA"/>
    <w:rsid w:val="00BE5BAB"/>
    <w:rsid w:val="00BE656D"/>
    <w:rsid w:val="00BE74EE"/>
    <w:rsid w:val="00BE7586"/>
    <w:rsid w:val="00BF04C0"/>
    <w:rsid w:val="00BF0591"/>
    <w:rsid w:val="00BF0831"/>
    <w:rsid w:val="00BF083F"/>
    <w:rsid w:val="00BF134A"/>
    <w:rsid w:val="00BF1B12"/>
    <w:rsid w:val="00BF1D81"/>
    <w:rsid w:val="00BF4763"/>
    <w:rsid w:val="00BF507A"/>
    <w:rsid w:val="00BF6344"/>
    <w:rsid w:val="00BF7286"/>
    <w:rsid w:val="00BF72F4"/>
    <w:rsid w:val="00BF745F"/>
    <w:rsid w:val="00C00E76"/>
    <w:rsid w:val="00C0169B"/>
    <w:rsid w:val="00C01CCD"/>
    <w:rsid w:val="00C01F4D"/>
    <w:rsid w:val="00C02003"/>
    <w:rsid w:val="00C024F0"/>
    <w:rsid w:val="00C02634"/>
    <w:rsid w:val="00C02D35"/>
    <w:rsid w:val="00C02E6A"/>
    <w:rsid w:val="00C03CB4"/>
    <w:rsid w:val="00C04273"/>
    <w:rsid w:val="00C04A59"/>
    <w:rsid w:val="00C04D2A"/>
    <w:rsid w:val="00C05505"/>
    <w:rsid w:val="00C05A5D"/>
    <w:rsid w:val="00C05DCF"/>
    <w:rsid w:val="00C05E71"/>
    <w:rsid w:val="00C060FD"/>
    <w:rsid w:val="00C063C4"/>
    <w:rsid w:val="00C06521"/>
    <w:rsid w:val="00C06C1C"/>
    <w:rsid w:val="00C06C88"/>
    <w:rsid w:val="00C06D78"/>
    <w:rsid w:val="00C06F60"/>
    <w:rsid w:val="00C07140"/>
    <w:rsid w:val="00C07754"/>
    <w:rsid w:val="00C103FF"/>
    <w:rsid w:val="00C10546"/>
    <w:rsid w:val="00C10549"/>
    <w:rsid w:val="00C1117A"/>
    <w:rsid w:val="00C1120B"/>
    <w:rsid w:val="00C11553"/>
    <w:rsid w:val="00C11781"/>
    <w:rsid w:val="00C11CDD"/>
    <w:rsid w:val="00C120D7"/>
    <w:rsid w:val="00C124C3"/>
    <w:rsid w:val="00C13292"/>
    <w:rsid w:val="00C134E1"/>
    <w:rsid w:val="00C13973"/>
    <w:rsid w:val="00C13B27"/>
    <w:rsid w:val="00C13B40"/>
    <w:rsid w:val="00C13B63"/>
    <w:rsid w:val="00C14959"/>
    <w:rsid w:val="00C15135"/>
    <w:rsid w:val="00C155BF"/>
    <w:rsid w:val="00C155FC"/>
    <w:rsid w:val="00C15BBE"/>
    <w:rsid w:val="00C15EEC"/>
    <w:rsid w:val="00C17381"/>
    <w:rsid w:val="00C17AF9"/>
    <w:rsid w:val="00C17CB5"/>
    <w:rsid w:val="00C207A9"/>
    <w:rsid w:val="00C20E8F"/>
    <w:rsid w:val="00C21F74"/>
    <w:rsid w:val="00C2211B"/>
    <w:rsid w:val="00C23E30"/>
    <w:rsid w:val="00C2484D"/>
    <w:rsid w:val="00C24DC2"/>
    <w:rsid w:val="00C25107"/>
    <w:rsid w:val="00C25783"/>
    <w:rsid w:val="00C25B6E"/>
    <w:rsid w:val="00C25BFA"/>
    <w:rsid w:val="00C26879"/>
    <w:rsid w:val="00C268C6"/>
    <w:rsid w:val="00C26A0A"/>
    <w:rsid w:val="00C26E85"/>
    <w:rsid w:val="00C27299"/>
    <w:rsid w:val="00C2748A"/>
    <w:rsid w:val="00C274CA"/>
    <w:rsid w:val="00C27A0D"/>
    <w:rsid w:val="00C27AE0"/>
    <w:rsid w:val="00C27FF0"/>
    <w:rsid w:val="00C30A94"/>
    <w:rsid w:val="00C31098"/>
    <w:rsid w:val="00C31257"/>
    <w:rsid w:val="00C31A90"/>
    <w:rsid w:val="00C3383A"/>
    <w:rsid w:val="00C33B64"/>
    <w:rsid w:val="00C33B77"/>
    <w:rsid w:val="00C33DE6"/>
    <w:rsid w:val="00C34281"/>
    <w:rsid w:val="00C3461A"/>
    <w:rsid w:val="00C349E4"/>
    <w:rsid w:val="00C3533D"/>
    <w:rsid w:val="00C3545C"/>
    <w:rsid w:val="00C3561A"/>
    <w:rsid w:val="00C35741"/>
    <w:rsid w:val="00C35BD4"/>
    <w:rsid w:val="00C36C67"/>
    <w:rsid w:val="00C37396"/>
    <w:rsid w:val="00C375B7"/>
    <w:rsid w:val="00C37645"/>
    <w:rsid w:val="00C40169"/>
    <w:rsid w:val="00C4081E"/>
    <w:rsid w:val="00C411D5"/>
    <w:rsid w:val="00C41286"/>
    <w:rsid w:val="00C4153D"/>
    <w:rsid w:val="00C4161B"/>
    <w:rsid w:val="00C41A92"/>
    <w:rsid w:val="00C41BC8"/>
    <w:rsid w:val="00C421A7"/>
    <w:rsid w:val="00C42C16"/>
    <w:rsid w:val="00C42EBB"/>
    <w:rsid w:val="00C436ED"/>
    <w:rsid w:val="00C43F44"/>
    <w:rsid w:val="00C44F13"/>
    <w:rsid w:val="00C4515F"/>
    <w:rsid w:val="00C459C7"/>
    <w:rsid w:val="00C45A03"/>
    <w:rsid w:val="00C47028"/>
    <w:rsid w:val="00C479A9"/>
    <w:rsid w:val="00C50E2E"/>
    <w:rsid w:val="00C50EFA"/>
    <w:rsid w:val="00C51104"/>
    <w:rsid w:val="00C52375"/>
    <w:rsid w:val="00C52A4D"/>
    <w:rsid w:val="00C52F29"/>
    <w:rsid w:val="00C537D3"/>
    <w:rsid w:val="00C53D65"/>
    <w:rsid w:val="00C53DC7"/>
    <w:rsid w:val="00C53F31"/>
    <w:rsid w:val="00C54320"/>
    <w:rsid w:val="00C54C22"/>
    <w:rsid w:val="00C559BD"/>
    <w:rsid w:val="00C55B6D"/>
    <w:rsid w:val="00C56468"/>
    <w:rsid w:val="00C5657C"/>
    <w:rsid w:val="00C56F4E"/>
    <w:rsid w:val="00C57052"/>
    <w:rsid w:val="00C5732C"/>
    <w:rsid w:val="00C57346"/>
    <w:rsid w:val="00C5776D"/>
    <w:rsid w:val="00C57B5D"/>
    <w:rsid w:val="00C57CC4"/>
    <w:rsid w:val="00C6009F"/>
    <w:rsid w:val="00C6084D"/>
    <w:rsid w:val="00C61C7B"/>
    <w:rsid w:val="00C63266"/>
    <w:rsid w:val="00C64426"/>
    <w:rsid w:val="00C6443B"/>
    <w:rsid w:val="00C64953"/>
    <w:rsid w:val="00C64998"/>
    <w:rsid w:val="00C649AC"/>
    <w:rsid w:val="00C651C0"/>
    <w:rsid w:val="00C65663"/>
    <w:rsid w:val="00C65942"/>
    <w:rsid w:val="00C65AD9"/>
    <w:rsid w:val="00C66674"/>
    <w:rsid w:val="00C670DE"/>
    <w:rsid w:val="00C677DC"/>
    <w:rsid w:val="00C7075C"/>
    <w:rsid w:val="00C713D9"/>
    <w:rsid w:val="00C71465"/>
    <w:rsid w:val="00C7146B"/>
    <w:rsid w:val="00C71562"/>
    <w:rsid w:val="00C73F50"/>
    <w:rsid w:val="00C74281"/>
    <w:rsid w:val="00C74F14"/>
    <w:rsid w:val="00C7514F"/>
    <w:rsid w:val="00C75175"/>
    <w:rsid w:val="00C7534D"/>
    <w:rsid w:val="00C75ADA"/>
    <w:rsid w:val="00C764AD"/>
    <w:rsid w:val="00C76D4B"/>
    <w:rsid w:val="00C76EED"/>
    <w:rsid w:val="00C803E0"/>
    <w:rsid w:val="00C80C1A"/>
    <w:rsid w:val="00C81088"/>
    <w:rsid w:val="00C81688"/>
    <w:rsid w:val="00C81721"/>
    <w:rsid w:val="00C8282D"/>
    <w:rsid w:val="00C82F0B"/>
    <w:rsid w:val="00C83182"/>
    <w:rsid w:val="00C833A3"/>
    <w:rsid w:val="00C834C8"/>
    <w:rsid w:val="00C83891"/>
    <w:rsid w:val="00C85F16"/>
    <w:rsid w:val="00C860B7"/>
    <w:rsid w:val="00C867EE"/>
    <w:rsid w:val="00C86CBC"/>
    <w:rsid w:val="00C86F20"/>
    <w:rsid w:val="00C904B5"/>
    <w:rsid w:val="00C906A7"/>
    <w:rsid w:val="00C908AA"/>
    <w:rsid w:val="00C918C4"/>
    <w:rsid w:val="00C91D27"/>
    <w:rsid w:val="00C92E1D"/>
    <w:rsid w:val="00C93587"/>
    <w:rsid w:val="00C93E84"/>
    <w:rsid w:val="00C9480B"/>
    <w:rsid w:val="00C94CF4"/>
    <w:rsid w:val="00C950D8"/>
    <w:rsid w:val="00C953AB"/>
    <w:rsid w:val="00C9592B"/>
    <w:rsid w:val="00C95CE5"/>
    <w:rsid w:val="00C967B1"/>
    <w:rsid w:val="00C969A0"/>
    <w:rsid w:val="00C96EA9"/>
    <w:rsid w:val="00CA13B0"/>
    <w:rsid w:val="00CA15BB"/>
    <w:rsid w:val="00CA1DEB"/>
    <w:rsid w:val="00CA1EA8"/>
    <w:rsid w:val="00CA2BDC"/>
    <w:rsid w:val="00CA2F8F"/>
    <w:rsid w:val="00CA3028"/>
    <w:rsid w:val="00CA33FD"/>
    <w:rsid w:val="00CA401E"/>
    <w:rsid w:val="00CA405D"/>
    <w:rsid w:val="00CA4313"/>
    <w:rsid w:val="00CA509A"/>
    <w:rsid w:val="00CA52A3"/>
    <w:rsid w:val="00CA5DB0"/>
    <w:rsid w:val="00CA615E"/>
    <w:rsid w:val="00CA64EE"/>
    <w:rsid w:val="00CA67CA"/>
    <w:rsid w:val="00CA6821"/>
    <w:rsid w:val="00CA6837"/>
    <w:rsid w:val="00CA769F"/>
    <w:rsid w:val="00CA7759"/>
    <w:rsid w:val="00CA7972"/>
    <w:rsid w:val="00CA7FC4"/>
    <w:rsid w:val="00CB0538"/>
    <w:rsid w:val="00CB06D6"/>
    <w:rsid w:val="00CB098E"/>
    <w:rsid w:val="00CB11AA"/>
    <w:rsid w:val="00CB1374"/>
    <w:rsid w:val="00CB143F"/>
    <w:rsid w:val="00CB1932"/>
    <w:rsid w:val="00CB1D48"/>
    <w:rsid w:val="00CB204D"/>
    <w:rsid w:val="00CB2928"/>
    <w:rsid w:val="00CB2CE9"/>
    <w:rsid w:val="00CB3329"/>
    <w:rsid w:val="00CB337B"/>
    <w:rsid w:val="00CB4C59"/>
    <w:rsid w:val="00CB57ED"/>
    <w:rsid w:val="00CB5B48"/>
    <w:rsid w:val="00CB5C8A"/>
    <w:rsid w:val="00CB5DF6"/>
    <w:rsid w:val="00CB62DB"/>
    <w:rsid w:val="00CB68BB"/>
    <w:rsid w:val="00CB6EC7"/>
    <w:rsid w:val="00CB70CC"/>
    <w:rsid w:val="00CB79E2"/>
    <w:rsid w:val="00CC00B0"/>
    <w:rsid w:val="00CC056B"/>
    <w:rsid w:val="00CC1C4F"/>
    <w:rsid w:val="00CC1FCE"/>
    <w:rsid w:val="00CC20B2"/>
    <w:rsid w:val="00CC227B"/>
    <w:rsid w:val="00CC2286"/>
    <w:rsid w:val="00CC276F"/>
    <w:rsid w:val="00CC2EA0"/>
    <w:rsid w:val="00CC2ECB"/>
    <w:rsid w:val="00CC3856"/>
    <w:rsid w:val="00CC3913"/>
    <w:rsid w:val="00CC3B89"/>
    <w:rsid w:val="00CC3BD6"/>
    <w:rsid w:val="00CC4008"/>
    <w:rsid w:val="00CC461D"/>
    <w:rsid w:val="00CC4CF8"/>
    <w:rsid w:val="00CC4DF4"/>
    <w:rsid w:val="00CC51F5"/>
    <w:rsid w:val="00CC5E7A"/>
    <w:rsid w:val="00CC5FF5"/>
    <w:rsid w:val="00CC6239"/>
    <w:rsid w:val="00CC62F4"/>
    <w:rsid w:val="00CC694B"/>
    <w:rsid w:val="00CC7C20"/>
    <w:rsid w:val="00CD01C5"/>
    <w:rsid w:val="00CD02EF"/>
    <w:rsid w:val="00CD06EA"/>
    <w:rsid w:val="00CD06F6"/>
    <w:rsid w:val="00CD15D1"/>
    <w:rsid w:val="00CD192A"/>
    <w:rsid w:val="00CD2149"/>
    <w:rsid w:val="00CD2BC8"/>
    <w:rsid w:val="00CD4433"/>
    <w:rsid w:val="00CD4757"/>
    <w:rsid w:val="00CD4ACA"/>
    <w:rsid w:val="00CD4CD1"/>
    <w:rsid w:val="00CD5656"/>
    <w:rsid w:val="00CD5C0E"/>
    <w:rsid w:val="00CD60AE"/>
    <w:rsid w:val="00CD61E5"/>
    <w:rsid w:val="00CD6595"/>
    <w:rsid w:val="00CD659C"/>
    <w:rsid w:val="00CD69ED"/>
    <w:rsid w:val="00CD6DB6"/>
    <w:rsid w:val="00CD6F86"/>
    <w:rsid w:val="00CD7091"/>
    <w:rsid w:val="00CD71EE"/>
    <w:rsid w:val="00CD75C3"/>
    <w:rsid w:val="00CD76CB"/>
    <w:rsid w:val="00CD777E"/>
    <w:rsid w:val="00CE02DE"/>
    <w:rsid w:val="00CE1953"/>
    <w:rsid w:val="00CE1E17"/>
    <w:rsid w:val="00CE24E6"/>
    <w:rsid w:val="00CE2624"/>
    <w:rsid w:val="00CE26CA"/>
    <w:rsid w:val="00CE2730"/>
    <w:rsid w:val="00CE29FC"/>
    <w:rsid w:val="00CE30CF"/>
    <w:rsid w:val="00CE3CC6"/>
    <w:rsid w:val="00CE3E10"/>
    <w:rsid w:val="00CE4916"/>
    <w:rsid w:val="00CE4FEF"/>
    <w:rsid w:val="00CE531E"/>
    <w:rsid w:val="00CE5B7D"/>
    <w:rsid w:val="00CE631F"/>
    <w:rsid w:val="00CE6A54"/>
    <w:rsid w:val="00CE7259"/>
    <w:rsid w:val="00CE76EC"/>
    <w:rsid w:val="00CE7B10"/>
    <w:rsid w:val="00CF06C9"/>
    <w:rsid w:val="00CF0871"/>
    <w:rsid w:val="00CF0CB7"/>
    <w:rsid w:val="00CF11AB"/>
    <w:rsid w:val="00CF11CB"/>
    <w:rsid w:val="00CF1532"/>
    <w:rsid w:val="00CF1816"/>
    <w:rsid w:val="00CF1E3C"/>
    <w:rsid w:val="00CF1F6C"/>
    <w:rsid w:val="00CF209C"/>
    <w:rsid w:val="00CF23AD"/>
    <w:rsid w:val="00CF38C0"/>
    <w:rsid w:val="00CF4182"/>
    <w:rsid w:val="00CF4ED7"/>
    <w:rsid w:val="00CF663C"/>
    <w:rsid w:val="00CF68AC"/>
    <w:rsid w:val="00CF6BCE"/>
    <w:rsid w:val="00CF77AA"/>
    <w:rsid w:val="00CF7C27"/>
    <w:rsid w:val="00D007B8"/>
    <w:rsid w:val="00D0082A"/>
    <w:rsid w:val="00D00A48"/>
    <w:rsid w:val="00D00BE0"/>
    <w:rsid w:val="00D00CBA"/>
    <w:rsid w:val="00D01728"/>
    <w:rsid w:val="00D01A0D"/>
    <w:rsid w:val="00D01CE3"/>
    <w:rsid w:val="00D0244F"/>
    <w:rsid w:val="00D02692"/>
    <w:rsid w:val="00D030A8"/>
    <w:rsid w:val="00D045C4"/>
    <w:rsid w:val="00D04C2D"/>
    <w:rsid w:val="00D055FB"/>
    <w:rsid w:val="00D05A7B"/>
    <w:rsid w:val="00D06481"/>
    <w:rsid w:val="00D068A5"/>
    <w:rsid w:val="00D06CBF"/>
    <w:rsid w:val="00D06FB8"/>
    <w:rsid w:val="00D10D97"/>
    <w:rsid w:val="00D111D4"/>
    <w:rsid w:val="00D125B4"/>
    <w:rsid w:val="00D128AD"/>
    <w:rsid w:val="00D1290F"/>
    <w:rsid w:val="00D12F5E"/>
    <w:rsid w:val="00D13443"/>
    <w:rsid w:val="00D13D56"/>
    <w:rsid w:val="00D14078"/>
    <w:rsid w:val="00D14189"/>
    <w:rsid w:val="00D14195"/>
    <w:rsid w:val="00D157BD"/>
    <w:rsid w:val="00D15BC2"/>
    <w:rsid w:val="00D15C22"/>
    <w:rsid w:val="00D16B4E"/>
    <w:rsid w:val="00D16F0D"/>
    <w:rsid w:val="00D16F8D"/>
    <w:rsid w:val="00D1765E"/>
    <w:rsid w:val="00D1774E"/>
    <w:rsid w:val="00D2160E"/>
    <w:rsid w:val="00D21C4C"/>
    <w:rsid w:val="00D21DEB"/>
    <w:rsid w:val="00D220B1"/>
    <w:rsid w:val="00D23D89"/>
    <w:rsid w:val="00D23EFA"/>
    <w:rsid w:val="00D24C16"/>
    <w:rsid w:val="00D26355"/>
    <w:rsid w:val="00D26837"/>
    <w:rsid w:val="00D26B8D"/>
    <w:rsid w:val="00D27402"/>
    <w:rsid w:val="00D277C2"/>
    <w:rsid w:val="00D279DD"/>
    <w:rsid w:val="00D3074F"/>
    <w:rsid w:val="00D30BF2"/>
    <w:rsid w:val="00D31985"/>
    <w:rsid w:val="00D31E60"/>
    <w:rsid w:val="00D322BF"/>
    <w:rsid w:val="00D32633"/>
    <w:rsid w:val="00D328C1"/>
    <w:rsid w:val="00D32F1E"/>
    <w:rsid w:val="00D33ED9"/>
    <w:rsid w:val="00D3429B"/>
    <w:rsid w:val="00D3497E"/>
    <w:rsid w:val="00D34B89"/>
    <w:rsid w:val="00D34D8A"/>
    <w:rsid w:val="00D352B5"/>
    <w:rsid w:val="00D35700"/>
    <w:rsid w:val="00D35C04"/>
    <w:rsid w:val="00D35DD2"/>
    <w:rsid w:val="00D361C3"/>
    <w:rsid w:val="00D373AA"/>
    <w:rsid w:val="00D3754A"/>
    <w:rsid w:val="00D37A67"/>
    <w:rsid w:val="00D404F2"/>
    <w:rsid w:val="00D411DB"/>
    <w:rsid w:val="00D411EC"/>
    <w:rsid w:val="00D41BA7"/>
    <w:rsid w:val="00D426C3"/>
    <w:rsid w:val="00D42E98"/>
    <w:rsid w:val="00D43267"/>
    <w:rsid w:val="00D436E5"/>
    <w:rsid w:val="00D43D7A"/>
    <w:rsid w:val="00D445C8"/>
    <w:rsid w:val="00D454F8"/>
    <w:rsid w:val="00D4567E"/>
    <w:rsid w:val="00D45907"/>
    <w:rsid w:val="00D45986"/>
    <w:rsid w:val="00D46C71"/>
    <w:rsid w:val="00D46D59"/>
    <w:rsid w:val="00D47028"/>
    <w:rsid w:val="00D4768C"/>
    <w:rsid w:val="00D4784C"/>
    <w:rsid w:val="00D47C8B"/>
    <w:rsid w:val="00D47CD6"/>
    <w:rsid w:val="00D50DB0"/>
    <w:rsid w:val="00D511C9"/>
    <w:rsid w:val="00D5158A"/>
    <w:rsid w:val="00D515B7"/>
    <w:rsid w:val="00D52E66"/>
    <w:rsid w:val="00D536C8"/>
    <w:rsid w:val="00D54082"/>
    <w:rsid w:val="00D543A8"/>
    <w:rsid w:val="00D55352"/>
    <w:rsid w:val="00D5571E"/>
    <w:rsid w:val="00D55A35"/>
    <w:rsid w:val="00D55BE8"/>
    <w:rsid w:val="00D563C2"/>
    <w:rsid w:val="00D56420"/>
    <w:rsid w:val="00D56854"/>
    <w:rsid w:val="00D56981"/>
    <w:rsid w:val="00D571FC"/>
    <w:rsid w:val="00D57300"/>
    <w:rsid w:val="00D576F3"/>
    <w:rsid w:val="00D57FA7"/>
    <w:rsid w:val="00D600FA"/>
    <w:rsid w:val="00D6080A"/>
    <w:rsid w:val="00D60BBD"/>
    <w:rsid w:val="00D60F13"/>
    <w:rsid w:val="00D6125A"/>
    <w:rsid w:val="00D62201"/>
    <w:rsid w:val="00D62238"/>
    <w:rsid w:val="00D628AC"/>
    <w:rsid w:val="00D631FF"/>
    <w:rsid w:val="00D63ED7"/>
    <w:rsid w:val="00D64AD1"/>
    <w:rsid w:val="00D65326"/>
    <w:rsid w:val="00D6596B"/>
    <w:rsid w:val="00D65A97"/>
    <w:rsid w:val="00D66439"/>
    <w:rsid w:val="00D666F8"/>
    <w:rsid w:val="00D672D2"/>
    <w:rsid w:val="00D6763E"/>
    <w:rsid w:val="00D707AB"/>
    <w:rsid w:val="00D70ACE"/>
    <w:rsid w:val="00D71880"/>
    <w:rsid w:val="00D720A1"/>
    <w:rsid w:val="00D72A17"/>
    <w:rsid w:val="00D7309D"/>
    <w:rsid w:val="00D73A71"/>
    <w:rsid w:val="00D743B8"/>
    <w:rsid w:val="00D744A7"/>
    <w:rsid w:val="00D747AB"/>
    <w:rsid w:val="00D752A6"/>
    <w:rsid w:val="00D75695"/>
    <w:rsid w:val="00D76128"/>
    <w:rsid w:val="00D7633E"/>
    <w:rsid w:val="00D76379"/>
    <w:rsid w:val="00D763B8"/>
    <w:rsid w:val="00D76B5D"/>
    <w:rsid w:val="00D77A42"/>
    <w:rsid w:val="00D80586"/>
    <w:rsid w:val="00D80954"/>
    <w:rsid w:val="00D81739"/>
    <w:rsid w:val="00D81F58"/>
    <w:rsid w:val="00D8242D"/>
    <w:rsid w:val="00D83691"/>
    <w:rsid w:val="00D83693"/>
    <w:rsid w:val="00D8377C"/>
    <w:rsid w:val="00D83B81"/>
    <w:rsid w:val="00D84133"/>
    <w:rsid w:val="00D842F6"/>
    <w:rsid w:val="00D859E3"/>
    <w:rsid w:val="00D85A6B"/>
    <w:rsid w:val="00D85B8B"/>
    <w:rsid w:val="00D85F6E"/>
    <w:rsid w:val="00D85F93"/>
    <w:rsid w:val="00D85FAE"/>
    <w:rsid w:val="00D86249"/>
    <w:rsid w:val="00D86AB6"/>
    <w:rsid w:val="00D87051"/>
    <w:rsid w:val="00D8729C"/>
    <w:rsid w:val="00D90BA1"/>
    <w:rsid w:val="00D90BEA"/>
    <w:rsid w:val="00D90E98"/>
    <w:rsid w:val="00D919A2"/>
    <w:rsid w:val="00D91B15"/>
    <w:rsid w:val="00D91E3A"/>
    <w:rsid w:val="00D91F0B"/>
    <w:rsid w:val="00D926B2"/>
    <w:rsid w:val="00D928FF"/>
    <w:rsid w:val="00D92A25"/>
    <w:rsid w:val="00D93065"/>
    <w:rsid w:val="00D93096"/>
    <w:rsid w:val="00D93808"/>
    <w:rsid w:val="00D945E7"/>
    <w:rsid w:val="00D94F27"/>
    <w:rsid w:val="00D954CB"/>
    <w:rsid w:val="00D95713"/>
    <w:rsid w:val="00D9586A"/>
    <w:rsid w:val="00D95A23"/>
    <w:rsid w:val="00D96143"/>
    <w:rsid w:val="00D96AFB"/>
    <w:rsid w:val="00D971B2"/>
    <w:rsid w:val="00D978D7"/>
    <w:rsid w:val="00D97C19"/>
    <w:rsid w:val="00DA0236"/>
    <w:rsid w:val="00DA0EFB"/>
    <w:rsid w:val="00DA10C8"/>
    <w:rsid w:val="00DA1293"/>
    <w:rsid w:val="00DA1873"/>
    <w:rsid w:val="00DA190D"/>
    <w:rsid w:val="00DA2597"/>
    <w:rsid w:val="00DA25AD"/>
    <w:rsid w:val="00DA2E36"/>
    <w:rsid w:val="00DA3178"/>
    <w:rsid w:val="00DA3A51"/>
    <w:rsid w:val="00DA3A7D"/>
    <w:rsid w:val="00DA3CD1"/>
    <w:rsid w:val="00DA3DAC"/>
    <w:rsid w:val="00DA3DF3"/>
    <w:rsid w:val="00DA40AB"/>
    <w:rsid w:val="00DA498C"/>
    <w:rsid w:val="00DA4AD1"/>
    <w:rsid w:val="00DA5EA9"/>
    <w:rsid w:val="00DA64D2"/>
    <w:rsid w:val="00DA6BD8"/>
    <w:rsid w:val="00DA7567"/>
    <w:rsid w:val="00DA7866"/>
    <w:rsid w:val="00DB0386"/>
    <w:rsid w:val="00DB133A"/>
    <w:rsid w:val="00DB1573"/>
    <w:rsid w:val="00DB1617"/>
    <w:rsid w:val="00DB1EE8"/>
    <w:rsid w:val="00DB1F38"/>
    <w:rsid w:val="00DB2102"/>
    <w:rsid w:val="00DB2A1F"/>
    <w:rsid w:val="00DB2C3F"/>
    <w:rsid w:val="00DB309E"/>
    <w:rsid w:val="00DB3634"/>
    <w:rsid w:val="00DB3D0F"/>
    <w:rsid w:val="00DB3F5D"/>
    <w:rsid w:val="00DB409C"/>
    <w:rsid w:val="00DB4141"/>
    <w:rsid w:val="00DB4414"/>
    <w:rsid w:val="00DB4E20"/>
    <w:rsid w:val="00DB5849"/>
    <w:rsid w:val="00DB5A30"/>
    <w:rsid w:val="00DB61BF"/>
    <w:rsid w:val="00DB682B"/>
    <w:rsid w:val="00DB75CE"/>
    <w:rsid w:val="00DB779D"/>
    <w:rsid w:val="00DB77C8"/>
    <w:rsid w:val="00DB781C"/>
    <w:rsid w:val="00DB793D"/>
    <w:rsid w:val="00DB7A41"/>
    <w:rsid w:val="00DB7AD1"/>
    <w:rsid w:val="00DC0408"/>
    <w:rsid w:val="00DC06A8"/>
    <w:rsid w:val="00DC0BC8"/>
    <w:rsid w:val="00DC1252"/>
    <w:rsid w:val="00DC19AD"/>
    <w:rsid w:val="00DC223C"/>
    <w:rsid w:val="00DC23D4"/>
    <w:rsid w:val="00DC2732"/>
    <w:rsid w:val="00DC2865"/>
    <w:rsid w:val="00DC2F6E"/>
    <w:rsid w:val="00DC31CE"/>
    <w:rsid w:val="00DC4E8A"/>
    <w:rsid w:val="00DC5081"/>
    <w:rsid w:val="00DC50D7"/>
    <w:rsid w:val="00DC638F"/>
    <w:rsid w:val="00DC6568"/>
    <w:rsid w:val="00DC71FB"/>
    <w:rsid w:val="00DC774C"/>
    <w:rsid w:val="00DC79EB"/>
    <w:rsid w:val="00DD034F"/>
    <w:rsid w:val="00DD0A42"/>
    <w:rsid w:val="00DD0BF6"/>
    <w:rsid w:val="00DD12F4"/>
    <w:rsid w:val="00DD15B4"/>
    <w:rsid w:val="00DD1B81"/>
    <w:rsid w:val="00DD1D11"/>
    <w:rsid w:val="00DD1E7F"/>
    <w:rsid w:val="00DD255E"/>
    <w:rsid w:val="00DD25D8"/>
    <w:rsid w:val="00DD2880"/>
    <w:rsid w:val="00DD315B"/>
    <w:rsid w:val="00DD3F41"/>
    <w:rsid w:val="00DD4587"/>
    <w:rsid w:val="00DD49C0"/>
    <w:rsid w:val="00DD4DEA"/>
    <w:rsid w:val="00DD4EAB"/>
    <w:rsid w:val="00DD503A"/>
    <w:rsid w:val="00DD5780"/>
    <w:rsid w:val="00DD5DC3"/>
    <w:rsid w:val="00DD7677"/>
    <w:rsid w:val="00DE059F"/>
    <w:rsid w:val="00DE09C7"/>
    <w:rsid w:val="00DE1428"/>
    <w:rsid w:val="00DE1560"/>
    <w:rsid w:val="00DE1627"/>
    <w:rsid w:val="00DE1EC6"/>
    <w:rsid w:val="00DE23E0"/>
    <w:rsid w:val="00DE287E"/>
    <w:rsid w:val="00DE290D"/>
    <w:rsid w:val="00DE431A"/>
    <w:rsid w:val="00DE4DBD"/>
    <w:rsid w:val="00DE4EA9"/>
    <w:rsid w:val="00DE5D3C"/>
    <w:rsid w:val="00DE68C2"/>
    <w:rsid w:val="00DF00D8"/>
    <w:rsid w:val="00DF0313"/>
    <w:rsid w:val="00DF043E"/>
    <w:rsid w:val="00DF04E6"/>
    <w:rsid w:val="00DF05D8"/>
    <w:rsid w:val="00DF11DD"/>
    <w:rsid w:val="00DF16D5"/>
    <w:rsid w:val="00DF1765"/>
    <w:rsid w:val="00DF1ABC"/>
    <w:rsid w:val="00DF1E1C"/>
    <w:rsid w:val="00DF1FA5"/>
    <w:rsid w:val="00DF2465"/>
    <w:rsid w:val="00DF324B"/>
    <w:rsid w:val="00DF345B"/>
    <w:rsid w:val="00DF42D3"/>
    <w:rsid w:val="00DF4CD1"/>
    <w:rsid w:val="00DF5E19"/>
    <w:rsid w:val="00DF62F7"/>
    <w:rsid w:val="00DF6372"/>
    <w:rsid w:val="00DF671F"/>
    <w:rsid w:val="00DF6A90"/>
    <w:rsid w:val="00DF6B58"/>
    <w:rsid w:val="00DF70FD"/>
    <w:rsid w:val="00DF730F"/>
    <w:rsid w:val="00DF734C"/>
    <w:rsid w:val="00E00D0B"/>
    <w:rsid w:val="00E01668"/>
    <w:rsid w:val="00E01958"/>
    <w:rsid w:val="00E01DED"/>
    <w:rsid w:val="00E01F61"/>
    <w:rsid w:val="00E01F98"/>
    <w:rsid w:val="00E0269A"/>
    <w:rsid w:val="00E031CF"/>
    <w:rsid w:val="00E03725"/>
    <w:rsid w:val="00E03B1F"/>
    <w:rsid w:val="00E03FF8"/>
    <w:rsid w:val="00E0422D"/>
    <w:rsid w:val="00E05226"/>
    <w:rsid w:val="00E06208"/>
    <w:rsid w:val="00E06644"/>
    <w:rsid w:val="00E06D99"/>
    <w:rsid w:val="00E0707A"/>
    <w:rsid w:val="00E077C3"/>
    <w:rsid w:val="00E10041"/>
    <w:rsid w:val="00E103C6"/>
    <w:rsid w:val="00E10695"/>
    <w:rsid w:val="00E11D5A"/>
    <w:rsid w:val="00E1241C"/>
    <w:rsid w:val="00E12D46"/>
    <w:rsid w:val="00E12EF1"/>
    <w:rsid w:val="00E12F55"/>
    <w:rsid w:val="00E12FCA"/>
    <w:rsid w:val="00E12FDB"/>
    <w:rsid w:val="00E133A3"/>
    <w:rsid w:val="00E138F8"/>
    <w:rsid w:val="00E13EED"/>
    <w:rsid w:val="00E14A06"/>
    <w:rsid w:val="00E14C4A"/>
    <w:rsid w:val="00E1569E"/>
    <w:rsid w:val="00E15902"/>
    <w:rsid w:val="00E15D78"/>
    <w:rsid w:val="00E16170"/>
    <w:rsid w:val="00E16DA5"/>
    <w:rsid w:val="00E16FA6"/>
    <w:rsid w:val="00E17C77"/>
    <w:rsid w:val="00E17E84"/>
    <w:rsid w:val="00E204E9"/>
    <w:rsid w:val="00E20B0B"/>
    <w:rsid w:val="00E20D04"/>
    <w:rsid w:val="00E20DE2"/>
    <w:rsid w:val="00E20F02"/>
    <w:rsid w:val="00E21073"/>
    <w:rsid w:val="00E22125"/>
    <w:rsid w:val="00E225B7"/>
    <w:rsid w:val="00E22E63"/>
    <w:rsid w:val="00E233CA"/>
    <w:rsid w:val="00E235C8"/>
    <w:rsid w:val="00E235DD"/>
    <w:rsid w:val="00E23F21"/>
    <w:rsid w:val="00E24BC2"/>
    <w:rsid w:val="00E24C49"/>
    <w:rsid w:val="00E252A9"/>
    <w:rsid w:val="00E26AC5"/>
    <w:rsid w:val="00E26ECC"/>
    <w:rsid w:val="00E27047"/>
    <w:rsid w:val="00E27329"/>
    <w:rsid w:val="00E279B6"/>
    <w:rsid w:val="00E27ABF"/>
    <w:rsid w:val="00E304C5"/>
    <w:rsid w:val="00E30D6C"/>
    <w:rsid w:val="00E30FE9"/>
    <w:rsid w:val="00E32042"/>
    <w:rsid w:val="00E3215C"/>
    <w:rsid w:val="00E327A5"/>
    <w:rsid w:val="00E32D53"/>
    <w:rsid w:val="00E33208"/>
    <w:rsid w:val="00E334D4"/>
    <w:rsid w:val="00E33CBC"/>
    <w:rsid w:val="00E33DC1"/>
    <w:rsid w:val="00E3462A"/>
    <w:rsid w:val="00E34A88"/>
    <w:rsid w:val="00E358E7"/>
    <w:rsid w:val="00E36498"/>
    <w:rsid w:val="00E369A2"/>
    <w:rsid w:val="00E37234"/>
    <w:rsid w:val="00E37D73"/>
    <w:rsid w:val="00E37FA8"/>
    <w:rsid w:val="00E40574"/>
    <w:rsid w:val="00E417BC"/>
    <w:rsid w:val="00E41AE1"/>
    <w:rsid w:val="00E41B97"/>
    <w:rsid w:val="00E432D8"/>
    <w:rsid w:val="00E4466F"/>
    <w:rsid w:val="00E447C9"/>
    <w:rsid w:val="00E45344"/>
    <w:rsid w:val="00E45C6D"/>
    <w:rsid w:val="00E45C90"/>
    <w:rsid w:val="00E45D8B"/>
    <w:rsid w:val="00E462CA"/>
    <w:rsid w:val="00E466F5"/>
    <w:rsid w:val="00E473D8"/>
    <w:rsid w:val="00E47BC4"/>
    <w:rsid w:val="00E50797"/>
    <w:rsid w:val="00E50B88"/>
    <w:rsid w:val="00E5129F"/>
    <w:rsid w:val="00E51474"/>
    <w:rsid w:val="00E51AA3"/>
    <w:rsid w:val="00E521B6"/>
    <w:rsid w:val="00E523DE"/>
    <w:rsid w:val="00E52559"/>
    <w:rsid w:val="00E52AE8"/>
    <w:rsid w:val="00E52F14"/>
    <w:rsid w:val="00E52F2A"/>
    <w:rsid w:val="00E53202"/>
    <w:rsid w:val="00E532B9"/>
    <w:rsid w:val="00E53C85"/>
    <w:rsid w:val="00E54ACA"/>
    <w:rsid w:val="00E54FD5"/>
    <w:rsid w:val="00E55A42"/>
    <w:rsid w:val="00E56323"/>
    <w:rsid w:val="00E56B49"/>
    <w:rsid w:val="00E57256"/>
    <w:rsid w:val="00E57555"/>
    <w:rsid w:val="00E6138C"/>
    <w:rsid w:val="00E61880"/>
    <w:rsid w:val="00E61CCC"/>
    <w:rsid w:val="00E633DC"/>
    <w:rsid w:val="00E634B2"/>
    <w:rsid w:val="00E63711"/>
    <w:rsid w:val="00E6377B"/>
    <w:rsid w:val="00E638A8"/>
    <w:rsid w:val="00E638F0"/>
    <w:rsid w:val="00E639C2"/>
    <w:rsid w:val="00E63A3B"/>
    <w:rsid w:val="00E64AA4"/>
    <w:rsid w:val="00E65C07"/>
    <w:rsid w:val="00E66A3D"/>
    <w:rsid w:val="00E67833"/>
    <w:rsid w:val="00E67878"/>
    <w:rsid w:val="00E7032F"/>
    <w:rsid w:val="00E7048E"/>
    <w:rsid w:val="00E71BC6"/>
    <w:rsid w:val="00E72CD7"/>
    <w:rsid w:val="00E72E2E"/>
    <w:rsid w:val="00E733A4"/>
    <w:rsid w:val="00E73759"/>
    <w:rsid w:val="00E738A6"/>
    <w:rsid w:val="00E73B26"/>
    <w:rsid w:val="00E73B5B"/>
    <w:rsid w:val="00E74060"/>
    <w:rsid w:val="00E74240"/>
    <w:rsid w:val="00E74ECF"/>
    <w:rsid w:val="00E750AD"/>
    <w:rsid w:val="00E75255"/>
    <w:rsid w:val="00E75784"/>
    <w:rsid w:val="00E75B0C"/>
    <w:rsid w:val="00E75B9D"/>
    <w:rsid w:val="00E766DF"/>
    <w:rsid w:val="00E76A2B"/>
    <w:rsid w:val="00E76F5C"/>
    <w:rsid w:val="00E77CDE"/>
    <w:rsid w:val="00E80302"/>
    <w:rsid w:val="00E803FF"/>
    <w:rsid w:val="00E8128C"/>
    <w:rsid w:val="00E813C1"/>
    <w:rsid w:val="00E823D8"/>
    <w:rsid w:val="00E82AAF"/>
    <w:rsid w:val="00E83BFF"/>
    <w:rsid w:val="00E84181"/>
    <w:rsid w:val="00E84BF8"/>
    <w:rsid w:val="00E8543F"/>
    <w:rsid w:val="00E86895"/>
    <w:rsid w:val="00E87194"/>
    <w:rsid w:val="00E8753D"/>
    <w:rsid w:val="00E87CF2"/>
    <w:rsid w:val="00E87F4A"/>
    <w:rsid w:val="00E90305"/>
    <w:rsid w:val="00E90CED"/>
    <w:rsid w:val="00E91483"/>
    <w:rsid w:val="00E91607"/>
    <w:rsid w:val="00E91F3B"/>
    <w:rsid w:val="00E921B8"/>
    <w:rsid w:val="00E92466"/>
    <w:rsid w:val="00E9283F"/>
    <w:rsid w:val="00E92D15"/>
    <w:rsid w:val="00E92EA2"/>
    <w:rsid w:val="00E9327D"/>
    <w:rsid w:val="00E93ADE"/>
    <w:rsid w:val="00E93CC4"/>
    <w:rsid w:val="00E942CE"/>
    <w:rsid w:val="00E943E9"/>
    <w:rsid w:val="00E94732"/>
    <w:rsid w:val="00E94D88"/>
    <w:rsid w:val="00E95190"/>
    <w:rsid w:val="00E95288"/>
    <w:rsid w:val="00E95A94"/>
    <w:rsid w:val="00E968AB"/>
    <w:rsid w:val="00E96B9A"/>
    <w:rsid w:val="00E96FB0"/>
    <w:rsid w:val="00EA044C"/>
    <w:rsid w:val="00EA0A38"/>
    <w:rsid w:val="00EA0E9A"/>
    <w:rsid w:val="00EA1222"/>
    <w:rsid w:val="00EA14A1"/>
    <w:rsid w:val="00EA2106"/>
    <w:rsid w:val="00EA2AEB"/>
    <w:rsid w:val="00EA2EF5"/>
    <w:rsid w:val="00EA2F1E"/>
    <w:rsid w:val="00EA33BE"/>
    <w:rsid w:val="00EA664C"/>
    <w:rsid w:val="00EA66F9"/>
    <w:rsid w:val="00EA6D11"/>
    <w:rsid w:val="00EA6F43"/>
    <w:rsid w:val="00EA6F4C"/>
    <w:rsid w:val="00EB0067"/>
    <w:rsid w:val="00EB00D6"/>
    <w:rsid w:val="00EB0825"/>
    <w:rsid w:val="00EB08C0"/>
    <w:rsid w:val="00EB171C"/>
    <w:rsid w:val="00EB17B6"/>
    <w:rsid w:val="00EB1C5F"/>
    <w:rsid w:val="00EB26B1"/>
    <w:rsid w:val="00EB3E8E"/>
    <w:rsid w:val="00EB52FF"/>
    <w:rsid w:val="00EB5836"/>
    <w:rsid w:val="00EB5C2B"/>
    <w:rsid w:val="00EB5DEC"/>
    <w:rsid w:val="00EB605D"/>
    <w:rsid w:val="00EB708F"/>
    <w:rsid w:val="00EB760C"/>
    <w:rsid w:val="00EB7E75"/>
    <w:rsid w:val="00EC081C"/>
    <w:rsid w:val="00EC0FD6"/>
    <w:rsid w:val="00EC104F"/>
    <w:rsid w:val="00EC2143"/>
    <w:rsid w:val="00EC2882"/>
    <w:rsid w:val="00EC2D57"/>
    <w:rsid w:val="00EC2FDA"/>
    <w:rsid w:val="00EC43BD"/>
    <w:rsid w:val="00EC44CB"/>
    <w:rsid w:val="00EC6083"/>
    <w:rsid w:val="00EC663C"/>
    <w:rsid w:val="00EC7AFE"/>
    <w:rsid w:val="00ED0759"/>
    <w:rsid w:val="00ED08CB"/>
    <w:rsid w:val="00ED0B7B"/>
    <w:rsid w:val="00ED0E75"/>
    <w:rsid w:val="00ED1423"/>
    <w:rsid w:val="00ED15E8"/>
    <w:rsid w:val="00ED1E39"/>
    <w:rsid w:val="00ED2928"/>
    <w:rsid w:val="00ED3064"/>
    <w:rsid w:val="00ED35ED"/>
    <w:rsid w:val="00ED3889"/>
    <w:rsid w:val="00ED3B9E"/>
    <w:rsid w:val="00ED3EB8"/>
    <w:rsid w:val="00ED4A1C"/>
    <w:rsid w:val="00ED4BC5"/>
    <w:rsid w:val="00ED522B"/>
    <w:rsid w:val="00ED58C4"/>
    <w:rsid w:val="00ED6BAB"/>
    <w:rsid w:val="00ED6CC6"/>
    <w:rsid w:val="00ED6E25"/>
    <w:rsid w:val="00ED701C"/>
    <w:rsid w:val="00ED704B"/>
    <w:rsid w:val="00ED7215"/>
    <w:rsid w:val="00ED7633"/>
    <w:rsid w:val="00EE09D7"/>
    <w:rsid w:val="00EE0A34"/>
    <w:rsid w:val="00EE0A6F"/>
    <w:rsid w:val="00EE0B73"/>
    <w:rsid w:val="00EE13A4"/>
    <w:rsid w:val="00EE1500"/>
    <w:rsid w:val="00EE1EC8"/>
    <w:rsid w:val="00EE22E6"/>
    <w:rsid w:val="00EE2A74"/>
    <w:rsid w:val="00EE3430"/>
    <w:rsid w:val="00EE378F"/>
    <w:rsid w:val="00EE3980"/>
    <w:rsid w:val="00EE3A87"/>
    <w:rsid w:val="00EE3B58"/>
    <w:rsid w:val="00EE3E71"/>
    <w:rsid w:val="00EE4073"/>
    <w:rsid w:val="00EE4582"/>
    <w:rsid w:val="00EE48F8"/>
    <w:rsid w:val="00EE4906"/>
    <w:rsid w:val="00EE4D71"/>
    <w:rsid w:val="00EE5F1F"/>
    <w:rsid w:val="00EE6499"/>
    <w:rsid w:val="00EE64D9"/>
    <w:rsid w:val="00EE6524"/>
    <w:rsid w:val="00EE702C"/>
    <w:rsid w:val="00EE72CE"/>
    <w:rsid w:val="00EE77BB"/>
    <w:rsid w:val="00EE77D5"/>
    <w:rsid w:val="00EF031B"/>
    <w:rsid w:val="00EF05F9"/>
    <w:rsid w:val="00EF0778"/>
    <w:rsid w:val="00EF0F21"/>
    <w:rsid w:val="00EF0F53"/>
    <w:rsid w:val="00EF2842"/>
    <w:rsid w:val="00EF28E6"/>
    <w:rsid w:val="00EF2E18"/>
    <w:rsid w:val="00EF2F2B"/>
    <w:rsid w:val="00EF30CF"/>
    <w:rsid w:val="00EF3F83"/>
    <w:rsid w:val="00EF403F"/>
    <w:rsid w:val="00EF451B"/>
    <w:rsid w:val="00EF4705"/>
    <w:rsid w:val="00EF59F6"/>
    <w:rsid w:val="00EF5B1F"/>
    <w:rsid w:val="00EF5B47"/>
    <w:rsid w:val="00EF61AD"/>
    <w:rsid w:val="00EF71CB"/>
    <w:rsid w:val="00EF752C"/>
    <w:rsid w:val="00F001E2"/>
    <w:rsid w:val="00F00B02"/>
    <w:rsid w:val="00F00D67"/>
    <w:rsid w:val="00F016BF"/>
    <w:rsid w:val="00F01D3D"/>
    <w:rsid w:val="00F031B0"/>
    <w:rsid w:val="00F04451"/>
    <w:rsid w:val="00F06586"/>
    <w:rsid w:val="00F0678F"/>
    <w:rsid w:val="00F1003B"/>
    <w:rsid w:val="00F103C8"/>
    <w:rsid w:val="00F10402"/>
    <w:rsid w:val="00F10420"/>
    <w:rsid w:val="00F10575"/>
    <w:rsid w:val="00F10F2A"/>
    <w:rsid w:val="00F11610"/>
    <w:rsid w:val="00F11810"/>
    <w:rsid w:val="00F11A00"/>
    <w:rsid w:val="00F11E4B"/>
    <w:rsid w:val="00F11F7C"/>
    <w:rsid w:val="00F13242"/>
    <w:rsid w:val="00F13EC6"/>
    <w:rsid w:val="00F141A8"/>
    <w:rsid w:val="00F14D48"/>
    <w:rsid w:val="00F1519B"/>
    <w:rsid w:val="00F155C7"/>
    <w:rsid w:val="00F15791"/>
    <w:rsid w:val="00F1585A"/>
    <w:rsid w:val="00F15A9B"/>
    <w:rsid w:val="00F16BC1"/>
    <w:rsid w:val="00F17081"/>
    <w:rsid w:val="00F17F4C"/>
    <w:rsid w:val="00F201C1"/>
    <w:rsid w:val="00F21380"/>
    <w:rsid w:val="00F218FE"/>
    <w:rsid w:val="00F21AE1"/>
    <w:rsid w:val="00F22018"/>
    <w:rsid w:val="00F22070"/>
    <w:rsid w:val="00F2237C"/>
    <w:rsid w:val="00F22B6D"/>
    <w:rsid w:val="00F22BB4"/>
    <w:rsid w:val="00F231D0"/>
    <w:rsid w:val="00F239FB"/>
    <w:rsid w:val="00F24072"/>
    <w:rsid w:val="00F241A2"/>
    <w:rsid w:val="00F2514C"/>
    <w:rsid w:val="00F2551F"/>
    <w:rsid w:val="00F25620"/>
    <w:rsid w:val="00F25D46"/>
    <w:rsid w:val="00F26729"/>
    <w:rsid w:val="00F27129"/>
    <w:rsid w:val="00F27257"/>
    <w:rsid w:val="00F27395"/>
    <w:rsid w:val="00F276C9"/>
    <w:rsid w:val="00F27FE6"/>
    <w:rsid w:val="00F30A68"/>
    <w:rsid w:val="00F30A74"/>
    <w:rsid w:val="00F30B55"/>
    <w:rsid w:val="00F30F7B"/>
    <w:rsid w:val="00F310AA"/>
    <w:rsid w:val="00F31F40"/>
    <w:rsid w:val="00F3297B"/>
    <w:rsid w:val="00F3314D"/>
    <w:rsid w:val="00F33D9F"/>
    <w:rsid w:val="00F35241"/>
    <w:rsid w:val="00F35A18"/>
    <w:rsid w:val="00F35D40"/>
    <w:rsid w:val="00F3643B"/>
    <w:rsid w:val="00F369D4"/>
    <w:rsid w:val="00F37B3B"/>
    <w:rsid w:val="00F401E5"/>
    <w:rsid w:val="00F40528"/>
    <w:rsid w:val="00F40ABE"/>
    <w:rsid w:val="00F4142A"/>
    <w:rsid w:val="00F41824"/>
    <w:rsid w:val="00F43338"/>
    <w:rsid w:val="00F43CF6"/>
    <w:rsid w:val="00F43ECC"/>
    <w:rsid w:val="00F44382"/>
    <w:rsid w:val="00F44704"/>
    <w:rsid w:val="00F454F8"/>
    <w:rsid w:val="00F45534"/>
    <w:rsid w:val="00F45955"/>
    <w:rsid w:val="00F4628B"/>
    <w:rsid w:val="00F462CE"/>
    <w:rsid w:val="00F46750"/>
    <w:rsid w:val="00F46CD2"/>
    <w:rsid w:val="00F4706C"/>
    <w:rsid w:val="00F4734E"/>
    <w:rsid w:val="00F47F8A"/>
    <w:rsid w:val="00F504CC"/>
    <w:rsid w:val="00F50C2B"/>
    <w:rsid w:val="00F51014"/>
    <w:rsid w:val="00F51263"/>
    <w:rsid w:val="00F51987"/>
    <w:rsid w:val="00F51BC7"/>
    <w:rsid w:val="00F52FF0"/>
    <w:rsid w:val="00F53EED"/>
    <w:rsid w:val="00F53F59"/>
    <w:rsid w:val="00F5490A"/>
    <w:rsid w:val="00F549E6"/>
    <w:rsid w:val="00F54DA9"/>
    <w:rsid w:val="00F557A9"/>
    <w:rsid w:val="00F5642B"/>
    <w:rsid w:val="00F56AD6"/>
    <w:rsid w:val="00F56AF3"/>
    <w:rsid w:val="00F57198"/>
    <w:rsid w:val="00F57249"/>
    <w:rsid w:val="00F57B47"/>
    <w:rsid w:val="00F60A7E"/>
    <w:rsid w:val="00F60F12"/>
    <w:rsid w:val="00F61229"/>
    <w:rsid w:val="00F61EAF"/>
    <w:rsid w:val="00F62FCA"/>
    <w:rsid w:val="00F632F0"/>
    <w:rsid w:val="00F63449"/>
    <w:rsid w:val="00F635D2"/>
    <w:rsid w:val="00F63BCC"/>
    <w:rsid w:val="00F64898"/>
    <w:rsid w:val="00F64D10"/>
    <w:rsid w:val="00F652F8"/>
    <w:rsid w:val="00F65A64"/>
    <w:rsid w:val="00F65FB2"/>
    <w:rsid w:val="00F666B5"/>
    <w:rsid w:val="00F674E7"/>
    <w:rsid w:val="00F67FFC"/>
    <w:rsid w:val="00F70047"/>
    <w:rsid w:val="00F701A2"/>
    <w:rsid w:val="00F70FEB"/>
    <w:rsid w:val="00F71325"/>
    <w:rsid w:val="00F71657"/>
    <w:rsid w:val="00F71710"/>
    <w:rsid w:val="00F71F05"/>
    <w:rsid w:val="00F7220D"/>
    <w:rsid w:val="00F72E16"/>
    <w:rsid w:val="00F72EFA"/>
    <w:rsid w:val="00F73529"/>
    <w:rsid w:val="00F73A96"/>
    <w:rsid w:val="00F73E1D"/>
    <w:rsid w:val="00F74067"/>
    <w:rsid w:val="00F75750"/>
    <w:rsid w:val="00F76DD2"/>
    <w:rsid w:val="00F76E3C"/>
    <w:rsid w:val="00F76EA6"/>
    <w:rsid w:val="00F7778C"/>
    <w:rsid w:val="00F778EA"/>
    <w:rsid w:val="00F77C17"/>
    <w:rsid w:val="00F809C9"/>
    <w:rsid w:val="00F80C31"/>
    <w:rsid w:val="00F80E4B"/>
    <w:rsid w:val="00F81528"/>
    <w:rsid w:val="00F81DBC"/>
    <w:rsid w:val="00F81F7E"/>
    <w:rsid w:val="00F8250A"/>
    <w:rsid w:val="00F82666"/>
    <w:rsid w:val="00F8307F"/>
    <w:rsid w:val="00F830C0"/>
    <w:rsid w:val="00F832C1"/>
    <w:rsid w:val="00F83764"/>
    <w:rsid w:val="00F83C82"/>
    <w:rsid w:val="00F83E34"/>
    <w:rsid w:val="00F84AC3"/>
    <w:rsid w:val="00F85C2F"/>
    <w:rsid w:val="00F86279"/>
    <w:rsid w:val="00F8636C"/>
    <w:rsid w:val="00F8650D"/>
    <w:rsid w:val="00F867DB"/>
    <w:rsid w:val="00F86D73"/>
    <w:rsid w:val="00F872BD"/>
    <w:rsid w:val="00F8779D"/>
    <w:rsid w:val="00F904A6"/>
    <w:rsid w:val="00F91428"/>
    <w:rsid w:val="00F9224A"/>
    <w:rsid w:val="00F9239E"/>
    <w:rsid w:val="00F928A3"/>
    <w:rsid w:val="00F92B03"/>
    <w:rsid w:val="00F92B6F"/>
    <w:rsid w:val="00F92DC7"/>
    <w:rsid w:val="00F93527"/>
    <w:rsid w:val="00F9384F"/>
    <w:rsid w:val="00F94AA3"/>
    <w:rsid w:val="00F94CAC"/>
    <w:rsid w:val="00F95EE1"/>
    <w:rsid w:val="00F95FD7"/>
    <w:rsid w:val="00F964B7"/>
    <w:rsid w:val="00F966D9"/>
    <w:rsid w:val="00F96B04"/>
    <w:rsid w:val="00F96E9E"/>
    <w:rsid w:val="00F970ED"/>
    <w:rsid w:val="00F97373"/>
    <w:rsid w:val="00FA0816"/>
    <w:rsid w:val="00FA0818"/>
    <w:rsid w:val="00FA2306"/>
    <w:rsid w:val="00FA27FB"/>
    <w:rsid w:val="00FA411F"/>
    <w:rsid w:val="00FA4686"/>
    <w:rsid w:val="00FA4D09"/>
    <w:rsid w:val="00FA5386"/>
    <w:rsid w:val="00FA5E5E"/>
    <w:rsid w:val="00FA5FE7"/>
    <w:rsid w:val="00FA6103"/>
    <w:rsid w:val="00FA66B2"/>
    <w:rsid w:val="00FA69A4"/>
    <w:rsid w:val="00FA7432"/>
    <w:rsid w:val="00FA79CB"/>
    <w:rsid w:val="00FB10FE"/>
    <w:rsid w:val="00FB15F2"/>
    <w:rsid w:val="00FB1BAA"/>
    <w:rsid w:val="00FB2033"/>
    <w:rsid w:val="00FB258B"/>
    <w:rsid w:val="00FB2BC5"/>
    <w:rsid w:val="00FB36D8"/>
    <w:rsid w:val="00FB3B5A"/>
    <w:rsid w:val="00FB3FB9"/>
    <w:rsid w:val="00FB57D6"/>
    <w:rsid w:val="00FB66FD"/>
    <w:rsid w:val="00FB6AAC"/>
    <w:rsid w:val="00FB7107"/>
    <w:rsid w:val="00FB7115"/>
    <w:rsid w:val="00FB79D0"/>
    <w:rsid w:val="00FB7CFC"/>
    <w:rsid w:val="00FC02BC"/>
    <w:rsid w:val="00FC03F5"/>
    <w:rsid w:val="00FC06E0"/>
    <w:rsid w:val="00FC140B"/>
    <w:rsid w:val="00FC1741"/>
    <w:rsid w:val="00FC401B"/>
    <w:rsid w:val="00FC4271"/>
    <w:rsid w:val="00FC4C77"/>
    <w:rsid w:val="00FC5094"/>
    <w:rsid w:val="00FC5570"/>
    <w:rsid w:val="00FC5646"/>
    <w:rsid w:val="00FC5A21"/>
    <w:rsid w:val="00FC604D"/>
    <w:rsid w:val="00FC7E7A"/>
    <w:rsid w:val="00FD05BB"/>
    <w:rsid w:val="00FD17E6"/>
    <w:rsid w:val="00FD1C8A"/>
    <w:rsid w:val="00FD1E85"/>
    <w:rsid w:val="00FD2697"/>
    <w:rsid w:val="00FD269C"/>
    <w:rsid w:val="00FD283B"/>
    <w:rsid w:val="00FD3C6D"/>
    <w:rsid w:val="00FD42DF"/>
    <w:rsid w:val="00FD486C"/>
    <w:rsid w:val="00FD49FA"/>
    <w:rsid w:val="00FD4C26"/>
    <w:rsid w:val="00FD4C6C"/>
    <w:rsid w:val="00FD4E73"/>
    <w:rsid w:val="00FD5568"/>
    <w:rsid w:val="00FD630B"/>
    <w:rsid w:val="00FD6A46"/>
    <w:rsid w:val="00FD74AC"/>
    <w:rsid w:val="00FE189E"/>
    <w:rsid w:val="00FE1C80"/>
    <w:rsid w:val="00FE2936"/>
    <w:rsid w:val="00FE2E79"/>
    <w:rsid w:val="00FE3D50"/>
    <w:rsid w:val="00FE3EB1"/>
    <w:rsid w:val="00FE42FB"/>
    <w:rsid w:val="00FE464E"/>
    <w:rsid w:val="00FE46B2"/>
    <w:rsid w:val="00FE49AB"/>
    <w:rsid w:val="00FE4A2A"/>
    <w:rsid w:val="00FE59EC"/>
    <w:rsid w:val="00FE639E"/>
    <w:rsid w:val="00FE7A66"/>
    <w:rsid w:val="00FF1996"/>
    <w:rsid w:val="00FF19E3"/>
    <w:rsid w:val="00FF2424"/>
    <w:rsid w:val="00FF26C7"/>
    <w:rsid w:val="00FF26F2"/>
    <w:rsid w:val="00FF2EA8"/>
    <w:rsid w:val="00FF372C"/>
    <w:rsid w:val="00FF47F2"/>
    <w:rsid w:val="00FF4ADB"/>
    <w:rsid w:val="00FF4C74"/>
    <w:rsid w:val="00FF521B"/>
    <w:rsid w:val="00FF53F2"/>
    <w:rsid w:val="00FF5472"/>
    <w:rsid w:val="00FF54BB"/>
    <w:rsid w:val="00FF5703"/>
    <w:rsid w:val="00FF5FA9"/>
    <w:rsid w:val="00FF68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3BC565"/>
  <w15:docId w15:val="{9445F6AF-8D0E-4FD3-A854-B3AA5F7AE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627"/>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875537"/>
    <w:pPr>
      <w:widowControl w:val="0"/>
      <w:autoSpaceDE w:val="0"/>
      <w:autoSpaceDN w:val="0"/>
      <w:adjustRightInd w:val="0"/>
    </w:pPr>
    <w:rPr>
      <w:color w:val="000000"/>
      <w:sz w:val="24"/>
      <w:szCs w:val="24"/>
    </w:rPr>
  </w:style>
  <w:style w:type="paragraph" w:customStyle="1" w:styleId="CM1">
    <w:name w:val="CM1"/>
    <w:basedOn w:val="Default"/>
    <w:next w:val="Default"/>
    <w:rsid w:val="00875537"/>
    <w:pPr>
      <w:spacing w:line="276" w:lineRule="atLeast"/>
    </w:pPr>
    <w:rPr>
      <w:color w:val="auto"/>
    </w:rPr>
  </w:style>
  <w:style w:type="paragraph" w:customStyle="1" w:styleId="CM6">
    <w:name w:val="CM6"/>
    <w:basedOn w:val="Default"/>
    <w:next w:val="Default"/>
    <w:rsid w:val="00875537"/>
    <w:rPr>
      <w:color w:val="auto"/>
    </w:rPr>
  </w:style>
  <w:style w:type="paragraph" w:customStyle="1" w:styleId="CM7">
    <w:name w:val="CM7"/>
    <w:basedOn w:val="Default"/>
    <w:next w:val="Default"/>
    <w:rsid w:val="00875537"/>
    <w:rPr>
      <w:color w:val="auto"/>
    </w:rPr>
  </w:style>
  <w:style w:type="paragraph" w:customStyle="1" w:styleId="CM8">
    <w:name w:val="CM8"/>
    <w:basedOn w:val="Default"/>
    <w:next w:val="Default"/>
    <w:rsid w:val="00875537"/>
    <w:rPr>
      <w:color w:val="auto"/>
    </w:rPr>
  </w:style>
  <w:style w:type="paragraph" w:customStyle="1" w:styleId="CM9">
    <w:name w:val="CM9"/>
    <w:basedOn w:val="Default"/>
    <w:next w:val="Default"/>
    <w:rsid w:val="00875537"/>
    <w:rPr>
      <w:color w:val="auto"/>
    </w:rPr>
  </w:style>
  <w:style w:type="character" w:styleId="Lienhypertexte">
    <w:name w:val="Hyperlink"/>
    <w:basedOn w:val="Policepardfaut"/>
    <w:uiPriority w:val="99"/>
    <w:rsid w:val="00875537"/>
    <w:rPr>
      <w:color w:val="0000FF"/>
      <w:u w:val="single"/>
    </w:rPr>
  </w:style>
  <w:style w:type="table" w:styleId="Grilledutableau">
    <w:name w:val="Table Grid"/>
    <w:basedOn w:val="TableauNormal"/>
    <w:rsid w:val="00DF6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EF752C"/>
    <w:pPr>
      <w:spacing w:after="160" w:line="240" w:lineRule="exact"/>
    </w:pPr>
    <w:rPr>
      <w:rFonts w:ascii="Verdana" w:hAnsi="Verdana"/>
      <w:lang w:val="en-US" w:eastAsia="en-US"/>
    </w:rPr>
  </w:style>
  <w:style w:type="paragraph" w:styleId="Corpsdetexte2">
    <w:name w:val="Body Text 2"/>
    <w:basedOn w:val="Normal"/>
    <w:link w:val="Corpsdetexte2Car"/>
    <w:rsid w:val="00390445"/>
    <w:pPr>
      <w:tabs>
        <w:tab w:val="right" w:pos="9874"/>
      </w:tabs>
    </w:pPr>
    <w:rPr>
      <w:szCs w:val="20"/>
    </w:rPr>
  </w:style>
  <w:style w:type="character" w:customStyle="1" w:styleId="Corpsdetexte2Car">
    <w:name w:val="Corps de texte 2 Car"/>
    <w:basedOn w:val="Policepardfaut"/>
    <w:link w:val="Corpsdetexte2"/>
    <w:rsid w:val="00390445"/>
    <w:rPr>
      <w:sz w:val="24"/>
    </w:rPr>
  </w:style>
  <w:style w:type="character" w:styleId="Lienhypertextesuivivisit">
    <w:name w:val="FollowedHyperlink"/>
    <w:basedOn w:val="Policepardfaut"/>
    <w:rsid w:val="004E78F7"/>
    <w:rPr>
      <w:color w:val="800080"/>
      <w:u w:val="single"/>
    </w:rPr>
  </w:style>
  <w:style w:type="paragraph" w:styleId="NormalWeb">
    <w:name w:val="Normal (Web)"/>
    <w:basedOn w:val="Normal"/>
    <w:uiPriority w:val="99"/>
    <w:rsid w:val="00207803"/>
    <w:pPr>
      <w:spacing w:before="100" w:beforeAutospacing="1" w:after="100" w:afterAutospacing="1"/>
    </w:pPr>
  </w:style>
  <w:style w:type="paragraph" w:styleId="En-tte">
    <w:name w:val="header"/>
    <w:basedOn w:val="Normal"/>
    <w:link w:val="En-tteCar"/>
    <w:rsid w:val="00C85F16"/>
    <w:pPr>
      <w:tabs>
        <w:tab w:val="center" w:pos="4536"/>
        <w:tab w:val="right" w:pos="9072"/>
      </w:tabs>
    </w:pPr>
  </w:style>
  <w:style w:type="character" w:customStyle="1" w:styleId="En-tteCar">
    <w:name w:val="En-tête Car"/>
    <w:basedOn w:val="Policepardfaut"/>
    <w:link w:val="En-tte"/>
    <w:rsid w:val="00C85F16"/>
    <w:rPr>
      <w:sz w:val="24"/>
      <w:szCs w:val="24"/>
    </w:rPr>
  </w:style>
  <w:style w:type="paragraph" w:styleId="Pieddepage">
    <w:name w:val="footer"/>
    <w:basedOn w:val="Normal"/>
    <w:link w:val="PieddepageCar"/>
    <w:uiPriority w:val="99"/>
    <w:rsid w:val="00C85F16"/>
    <w:pPr>
      <w:tabs>
        <w:tab w:val="center" w:pos="4536"/>
        <w:tab w:val="right" w:pos="9072"/>
      </w:tabs>
    </w:pPr>
  </w:style>
  <w:style w:type="character" w:customStyle="1" w:styleId="PieddepageCar">
    <w:name w:val="Pied de page Car"/>
    <w:basedOn w:val="Policepardfaut"/>
    <w:link w:val="Pieddepage"/>
    <w:uiPriority w:val="99"/>
    <w:rsid w:val="00C85F16"/>
    <w:rPr>
      <w:sz w:val="24"/>
      <w:szCs w:val="24"/>
    </w:rPr>
  </w:style>
  <w:style w:type="paragraph" w:customStyle="1" w:styleId="Texteitalique">
    <w:name w:val="Texte italique"/>
    <w:basedOn w:val="Normal"/>
    <w:uiPriority w:val="99"/>
    <w:rsid w:val="006C2607"/>
    <w:pPr>
      <w:tabs>
        <w:tab w:val="left" w:pos="3402"/>
        <w:tab w:val="left" w:pos="6804"/>
        <w:tab w:val="right" w:pos="8789"/>
        <w:tab w:val="right" w:pos="9072"/>
      </w:tabs>
      <w:autoSpaceDE w:val="0"/>
      <w:autoSpaceDN w:val="0"/>
    </w:pPr>
    <w:rPr>
      <w:rFonts w:ascii="Arial" w:hAnsi="Arial" w:cs="Arial"/>
      <w:b/>
      <w:bCs/>
      <w:i/>
      <w:iCs/>
      <w:color w:val="000000"/>
      <w:sz w:val="20"/>
      <w:szCs w:val="20"/>
    </w:rPr>
  </w:style>
  <w:style w:type="character" w:styleId="Textedelespacerserv">
    <w:name w:val="Placeholder Text"/>
    <w:basedOn w:val="Policepardfaut"/>
    <w:uiPriority w:val="99"/>
    <w:semiHidden/>
    <w:rsid w:val="00581BB8"/>
    <w:rPr>
      <w:color w:val="808080"/>
    </w:rPr>
  </w:style>
  <w:style w:type="paragraph" w:styleId="Textedebulles">
    <w:name w:val="Balloon Text"/>
    <w:basedOn w:val="Normal"/>
    <w:link w:val="TextedebullesCar"/>
    <w:rsid w:val="00581BB8"/>
    <w:rPr>
      <w:rFonts w:ascii="Tahoma" w:hAnsi="Tahoma" w:cs="Tahoma"/>
      <w:sz w:val="16"/>
      <w:szCs w:val="16"/>
    </w:rPr>
  </w:style>
  <w:style w:type="character" w:customStyle="1" w:styleId="TextedebullesCar">
    <w:name w:val="Texte de bulles Car"/>
    <w:basedOn w:val="Policepardfaut"/>
    <w:link w:val="Textedebulles"/>
    <w:rsid w:val="00581BB8"/>
    <w:rPr>
      <w:rFonts w:ascii="Tahoma" w:hAnsi="Tahoma" w:cs="Tahoma"/>
      <w:sz w:val="16"/>
      <w:szCs w:val="16"/>
    </w:rPr>
  </w:style>
  <w:style w:type="paragraph" w:styleId="Paragraphedeliste">
    <w:name w:val="List Paragraph"/>
    <w:basedOn w:val="Normal"/>
    <w:link w:val="ParagraphedelisteCar"/>
    <w:uiPriority w:val="34"/>
    <w:qFormat/>
    <w:rsid w:val="00703C51"/>
    <w:pPr>
      <w:ind w:left="720"/>
      <w:contextualSpacing/>
    </w:pPr>
  </w:style>
  <w:style w:type="character" w:customStyle="1" w:styleId="ParagraphedelisteCar">
    <w:name w:val="Paragraphe de liste Car"/>
    <w:basedOn w:val="Policepardfaut"/>
    <w:link w:val="Paragraphedeliste"/>
    <w:uiPriority w:val="34"/>
    <w:rsid w:val="002122DC"/>
    <w:rPr>
      <w:sz w:val="24"/>
      <w:szCs w:val="24"/>
    </w:rPr>
  </w:style>
  <w:style w:type="paragraph" w:styleId="Corpsdetexte">
    <w:name w:val="Body Text"/>
    <w:basedOn w:val="Normal"/>
    <w:link w:val="CorpsdetexteCar"/>
    <w:rsid w:val="00450B60"/>
    <w:pPr>
      <w:spacing w:after="120"/>
    </w:pPr>
  </w:style>
  <w:style w:type="character" w:customStyle="1" w:styleId="CorpsdetexteCar">
    <w:name w:val="Corps de texte Car"/>
    <w:basedOn w:val="Policepardfaut"/>
    <w:link w:val="Corpsdetexte"/>
    <w:rsid w:val="00450B60"/>
    <w:rPr>
      <w:sz w:val="24"/>
      <w:szCs w:val="24"/>
    </w:rPr>
  </w:style>
  <w:style w:type="character" w:styleId="Marquedecommentaire">
    <w:name w:val="annotation reference"/>
    <w:basedOn w:val="Policepardfaut"/>
    <w:rsid w:val="00787725"/>
    <w:rPr>
      <w:sz w:val="16"/>
      <w:szCs w:val="16"/>
    </w:rPr>
  </w:style>
  <w:style w:type="paragraph" w:styleId="Commentaire">
    <w:name w:val="annotation text"/>
    <w:basedOn w:val="Normal"/>
    <w:link w:val="CommentaireCar"/>
    <w:rsid w:val="00787725"/>
    <w:rPr>
      <w:sz w:val="20"/>
      <w:szCs w:val="20"/>
    </w:rPr>
  </w:style>
  <w:style w:type="character" w:customStyle="1" w:styleId="CommentaireCar">
    <w:name w:val="Commentaire Car"/>
    <w:basedOn w:val="Policepardfaut"/>
    <w:link w:val="Commentaire"/>
    <w:rsid w:val="00787725"/>
  </w:style>
  <w:style w:type="paragraph" w:styleId="Objetducommentaire">
    <w:name w:val="annotation subject"/>
    <w:basedOn w:val="Commentaire"/>
    <w:next w:val="Commentaire"/>
    <w:link w:val="ObjetducommentaireCar"/>
    <w:rsid w:val="00787725"/>
    <w:rPr>
      <w:b/>
      <w:bCs/>
    </w:rPr>
  </w:style>
  <w:style w:type="character" w:customStyle="1" w:styleId="ObjetducommentaireCar">
    <w:name w:val="Objet du commentaire Car"/>
    <w:basedOn w:val="CommentaireCar"/>
    <w:link w:val="Objetducommentaire"/>
    <w:rsid w:val="00787725"/>
    <w:rPr>
      <w:b/>
      <w:bCs/>
    </w:rPr>
  </w:style>
  <w:style w:type="character" w:styleId="Accentuation">
    <w:name w:val="Emphasis"/>
    <w:basedOn w:val="Policepardfaut"/>
    <w:qFormat/>
    <w:rsid w:val="001E093D"/>
    <w:rPr>
      <w:i/>
      <w:iCs/>
    </w:rPr>
  </w:style>
  <w:style w:type="paragraph" w:styleId="Rvision">
    <w:name w:val="Revision"/>
    <w:hidden/>
    <w:uiPriority w:val="99"/>
    <w:semiHidden/>
    <w:rsid w:val="00F22B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725456">
      <w:bodyDiv w:val="1"/>
      <w:marLeft w:val="0"/>
      <w:marRight w:val="0"/>
      <w:marTop w:val="0"/>
      <w:marBottom w:val="0"/>
      <w:divBdr>
        <w:top w:val="none" w:sz="0" w:space="0" w:color="auto"/>
        <w:left w:val="none" w:sz="0" w:space="0" w:color="auto"/>
        <w:bottom w:val="none" w:sz="0" w:space="0" w:color="auto"/>
        <w:right w:val="none" w:sz="0" w:space="0" w:color="auto"/>
      </w:divBdr>
    </w:div>
    <w:div w:id="414061500">
      <w:bodyDiv w:val="1"/>
      <w:marLeft w:val="0"/>
      <w:marRight w:val="0"/>
      <w:marTop w:val="0"/>
      <w:marBottom w:val="0"/>
      <w:divBdr>
        <w:top w:val="none" w:sz="0" w:space="0" w:color="auto"/>
        <w:left w:val="none" w:sz="0" w:space="0" w:color="auto"/>
        <w:bottom w:val="none" w:sz="0" w:space="0" w:color="auto"/>
        <w:right w:val="none" w:sz="0" w:space="0" w:color="auto"/>
      </w:divBdr>
    </w:div>
    <w:div w:id="415830101">
      <w:bodyDiv w:val="1"/>
      <w:marLeft w:val="0"/>
      <w:marRight w:val="0"/>
      <w:marTop w:val="0"/>
      <w:marBottom w:val="0"/>
      <w:divBdr>
        <w:top w:val="none" w:sz="0" w:space="0" w:color="auto"/>
        <w:left w:val="none" w:sz="0" w:space="0" w:color="auto"/>
        <w:bottom w:val="none" w:sz="0" w:space="0" w:color="auto"/>
        <w:right w:val="none" w:sz="0" w:space="0" w:color="auto"/>
      </w:divBdr>
    </w:div>
    <w:div w:id="643435266">
      <w:bodyDiv w:val="1"/>
      <w:marLeft w:val="0"/>
      <w:marRight w:val="0"/>
      <w:marTop w:val="0"/>
      <w:marBottom w:val="0"/>
      <w:divBdr>
        <w:top w:val="none" w:sz="0" w:space="0" w:color="auto"/>
        <w:left w:val="none" w:sz="0" w:space="0" w:color="auto"/>
        <w:bottom w:val="none" w:sz="0" w:space="0" w:color="auto"/>
        <w:right w:val="none" w:sz="0" w:space="0" w:color="auto"/>
      </w:divBdr>
    </w:div>
    <w:div w:id="920680509">
      <w:bodyDiv w:val="1"/>
      <w:marLeft w:val="0"/>
      <w:marRight w:val="0"/>
      <w:marTop w:val="0"/>
      <w:marBottom w:val="0"/>
      <w:divBdr>
        <w:top w:val="none" w:sz="0" w:space="0" w:color="auto"/>
        <w:left w:val="none" w:sz="0" w:space="0" w:color="auto"/>
        <w:bottom w:val="none" w:sz="0" w:space="0" w:color="auto"/>
        <w:right w:val="none" w:sz="0" w:space="0" w:color="auto"/>
      </w:divBdr>
    </w:div>
    <w:div w:id="1039862960">
      <w:bodyDiv w:val="1"/>
      <w:marLeft w:val="0"/>
      <w:marRight w:val="0"/>
      <w:marTop w:val="0"/>
      <w:marBottom w:val="0"/>
      <w:divBdr>
        <w:top w:val="none" w:sz="0" w:space="0" w:color="auto"/>
        <w:left w:val="none" w:sz="0" w:space="0" w:color="auto"/>
        <w:bottom w:val="none" w:sz="0" w:space="0" w:color="auto"/>
        <w:right w:val="none" w:sz="0" w:space="0" w:color="auto"/>
      </w:divBdr>
      <w:divsChild>
        <w:div w:id="608856580">
          <w:marLeft w:val="0"/>
          <w:marRight w:val="0"/>
          <w:marTop w:val="0"/>
          <w:marBottom w:val="0"/>
          <w:divBdr>
            <w:top w:val="single" w:sz="6" w:space="0" w:color="3286E0"/>
            <w:left w:val="single" w:sz="6" w:space="0" w:color="3286E0"/>
            <w:bottom w:val="single" w:sz="6" w:space="0" w:color="3286E0"/>
            <w:right w:val="single" w:sz="6" w:space="0" w:color="3286E0"/>
          </w:divBdr>
          <w:divsChild>
            <w:div w:id="1242376860">
              <w:marLeft w:val="0"/>
              <w:marRight w:val="0"/>
              <w:marTop w:val="0"/>
              <w:marBottom w:val="0"/>
              <w:divBdr>
                <w:top w:val="none" w:sz="0" w:space="0" w:color="auto"/>
                <w:left w:val="none" w:sz="0" w:space="0" w:color="auto"/>
                <w:bottom w:val="none" w:sz="0" w:space="0" w:color="auto"/>
                <w:right w:val="none" w:sz="0" w:space="0" w:color="auto"/>
              </w:divBdr>
              <w:divsChild>
                <w:div w:id="20359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402050">
      <w:bodyDiv w:val="1"/>
      <w:marLeft w:val="0"/>
      <w:marRight w:val="0"/>
      <w:marTop w:val="0"/>
      <w:marBottom w:val="0"/>
      <w:divBdr>
        <w:top w:val="none" w:sz="0" w:space="0" w:color="auto"/>
        <w:left w:val="none" w:sz="0" w:space="0" w:color="auto"/>
        <w:bottom w:val="none" w:sz="0" w:space="0" w:color="auto"/>
        <w:right w:val="none" w:sz="0" w:space="0" w:color="auto"/>
      </w:divBdr>
    </w:div>
    <w:div w:id="1181970689">
      <w:bodyDiv w:val="1"/>
      <w:marLeft w:val="0"/>
      <w:marRight w:val="0"/>
      <w:marTop w:val="0"/>
      <w:marBottom w:val="0"/>
      <w:divBdr>
        <w:top w:val="none" w:sz="0" w:space="0" w:color="auto"/>
        <w:left w:val="none" w:sz="0" w:space="0" w:color="auto"/>
        <w:bottom w:val="none" w:sz="0" w:space="0" w:color="auto"/>
        <w:right w:val="none" w:sz="0" w:space="0" w:color="auto"/>
      </w:divBdr>
    </w:div>
    <w:div w:id="1333608384">
      <w:bodyDiv w:val="1"/>
      <w:marLeft w:val="0"/>
      <w:marRight w:val="0"/>
      <w:marTop w:val="0"/>
      <w:marBottom w:val="0"/>
      <w:divBdr>
        <w:top w:val="none" w:sz="0" w:space="0" w:color="auto"/>
        <w:left w:val="none" w:sz="0" w:space="0" w:color="auto"/>
        <w:bottom w:val="none" w:sz="0" w:space="0" w:color="auto"/>
        <w:right w:val="none" w:sz="0" w:space="0" w:color="auto"/>
      </w:divBdr>
    </w:div>
    <w:div w:id="1675305204">
      <w:bodyDiv w:val="1"/>
      <w:marLeft w:val="0"/>
      <w:marRight w:val="0"/>
      <w:marTop w:val="0"/>
      <w:marBottom w:val="0"/>
      <w:divBdr>
        <w:top w:val="none" w:sz="0" w:space="0" w:color="auto"/>
        <w:left w:val="none" w:sz="0" w:space="0" w:color="auto"/>
        <w:bottom w:val="none" w:sz="0" w:space="0" w:color="auto"/>
        <w:right w:val="none" w:sz="0" w:space="0" w:color="auto"/>
      </w:divBdr>
    </w:div>
    <w:div w:id="1781298047">
      <w:bodyDiv w:val="1"/>
      <w:marLeft w:val="0"/>
      <w:marRight w:val="0"/>
      <w:marTop w:val="0"/>
      <w:marBottom w:val="0"/>
      <w:divBdr>
        <w:top w:val="none" w:sz="0" w:space="0" w:color="auto"/>
        <w:left w:val="none" w:sz="0" w:space="0" w:color="auto"/>
        <w:bottom w:val="none" w:sz="0" w:space="0" w:color="auto"/>
        <w:right w:val="none" w:sz="0" w:space="0" w:color="auto"/>
      </w:divBdr>
    </w:div>
    <w:div w:id="1803961087">
      <w:bodyDiv w:val="1"/>
      <w:marLeft w:val="0"/>
      <w:marRight w:val="0"/>
      <w:marTop w:val="0"/>
      <w:marBottom w:val="0"/>
      <w:divBdr>
        <w:top w:val="none" w:sz="0" w:space="0" w:color="auto"/>
        <w:left w:val="none" w:sz="0" w:space="0" w:color="auto"/>
        <w:bottom w:val="none" w:sz="0" w:space="0" w:color="auto"/>
        <w:right w:val="none" w:sz="0" w:space="0" w:color="auto"/>
      </w:divBdr>
    </w:div>
    <w:div w:id="2058043068">
      <w:bodyDiv w:val="1"/>
      <w:marLeft w:val="0"/>
      <w:marRight w:val="0"/>
      <w:marTop w:val="0"/>
      <w:marBottom w:val="0"/>
      <w:divBdr>
        <w:top w:val="none" w:sz="0" w:space="0" w:color="auto"/>
        <w:left w:val="none" w:sz="0" w:space="0" w:color="auto"/>
        <w:bottom w:val="none" w:sz="0" w:space="0" w:color="auto"/>
        <w:right w:val="none" w:sz="0" w:space="0" w:color="auto"/>
      </w:divBdr>
    </w:div>
    <w:div w:id="212900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www.economie.gouv.fr/daj/formulaires-declaration-candida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DR10-gestion-OI@alsace.cnrs.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wmf"/><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economie.gouv.fr/daj/Cahiers-des-Clauses-Administratives-Generale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6.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gdr.cnrs.fr/achats/" TargetMode="External"/><Relationship Id="rId22" Type="http://schemas.openxmlformats.org/officeDocument/2006/relationships/hyperlink" Target="https://communaute-chorus-pro.finances.gouv.f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06C20DD76BB4E90B8889B6F761D61D1"/>
        <w:category>
          <w:name w:val="Général"/>
          <w:gallery w:val="placeholder"/>
        </w:category>
        <w:types>
          <w:type w:val="bbPlcHdr"/>
        </w:types>
        <w:behaviors>
          <w:behavior w:val="content"/>
        </w:behaviors>
        <w:guid w:val="{344334D6-3CA8-4AB2-A078-4F2A0F2B4D13}"/>
      </w:docPartPr>
      <w:docPartBody>
        <w:p w:rsidR="0069634F" w:rsidRDefault="009827FE" w:rsidP="009827FE">
          <w:pPr>
            <w:pStyle w:val="806C20DD76BB4E90B8889B6F761D61D1"/>
          </w:pPr>
          <w:r w:rsidRPr="00C95EB7">
            <w:rPr>
              <w:rStyle w:val="Textedelespacerserv"/>
            </w:rPr>
            <w:t>Choisissez un élément.</w:t>
          </w:r>
        </w:p>
      </w:docPartBody>
    </w:docPart>
    <w:docPart>
      <w:docPartPr>
        <w:name w:val="DefaultPlaceholder_22675704"/>
        <w:category>
          <w:name w:val="Général"/>
          <w:gallery w:val="placeholder"/>
        </w:category>
        <w:types>
          <w:type w:val="bbPlcHdr"/>
        </w:types>
        <w:behaviors>
          <w:behavior w:val="content"/>
        </w:behaviors>
        <w:guid w:val="{2946E4D0-19C9-4FC3-BCB4-D6A938D79EC1}"/>
      </w:docPartPr>
      <w:docPartBody>
        <w:p w:rsidR="0088579B" w:rsidRDefault="004A42FD">
          <w:r w:rsidRPr="003A1990">
            <w:rPr>
              <w:rStyle w:val="Textedelespacerserv"/>
            </w:rPr>
            <w:t>Choisissez un élément.</w:t>
          </w:r>
        </w:p>
      </w:docPartBody>
    </w:docPart>
    <w:docPart>
      <w:docPartPr>
        <w:name w:val="B1477662C8114B33A8244A8C9ACEA342"/>
        <w:category>
          <w:name w:val="Général"/>
          <w:gallery w:val="placeholder"/>
        </w:category>
        <w:types>
          <w:type w:val="bbPlcHdr"/>
        </w:types>
        <w:behaviors>
          <w:behavior w:val="content"/>
        </w:behaviors>
        <w:guid w:val="{E6BA3BB3-B5BA-493E-8455-6A85D6B0C7A4}"/>
      </w:docPartPr>
      <w:docPartBody>
        <w:p w:rsidR="004413BA" w:rsidRDefault="00C74C59" w:rsidP="00C74C59">
          <w:pPr>
            <w:pStyle w:val="B1477662C8114B33A8244A8C9ACEA342"/>
          </w:pPr>
          <w:r w:rsidRPr="00EA3682">
            <w:rPr>
              <w:rStyle w:val="Textedelespacerserv"/>
            </w:rPr>
            <w:t>Choisissez un élément.</w:t>
          </w:r>
        </w:p>
      </w:docPartBody>
    </w:docPart>
    <w:docPart>
      <w:docPartPr>
        <w:name w:val="DefaultPlaceholder_1082065159"/>
        <w:category>
          <w:name w:val="Général"/>
          <w:gallery w:val="placeholder"/>
        </w:category>
        <w:types>
          <w:type w:val="bbPlcHdr"/>
        </w:types>
        <w:behaviors>
          <w:behavior w:val="content"/>
        </w:behaviors>
        <w:guid w:val="{E7BFC149-F467-4CAC-941F-13D10499AAC7}"/>
      </w:docPartPr>
      <w:docPartBody>
        <w:p w:rsidR="00C26577" w:rsidRDefault="0076683F">
          <w:r w:rsidRPr="00C86141">
            <w:rPr>
              <w:rStyle w:val="Textedelespacerserv"/>
            </w:rPr>
            <w:t>Choisissez un élément.</w:t>
          </w:r>
        </w:p>
      </w:docPartBody>
    </w:docPart>
    <w:docPart>
      <w:docPartPr>
        <w:name w:val="897B59EE67D04EE5B1B45A3FB5ECF7E3"/>
        <w:category>
          <w:name w:val="Général"/>
          <w:gallery w:val="placeholder"/>
        </w:category>
        <w:types>
          <w:type w:val="bbPlcHdr"/>
        </w:types>
        <w:behaviors>
          <w:behavior w:val="content"/>
        </w:behaviors>
        <w:guid w:val="{24F63E4C-0E62-4FA9-8E5E-9C805A3ACCC2}"/>
      </w:docPartPr>
      <w:docPartBody>
        <w:p w:rsidR="000115CE" w:rsidRDefault="0037449D" w:rsidP="0037449D">
          <w:pPr>
            <w:pStyle w:val="897B59EE67D04EE5B1B45A3FB5ECF7E3"/>
          </w:pPr>
          <w:r w:rsidRPr="003A1990">
            <w:rPr>
              <w:rStyle w:val="Textedelespacerserv"/>
            </w:rPr>
            <w:t>Choisissez un élément.</w:t>
          </w:r>
        </w:p>
      </w:docPartBody>
    </w:docPart>
    <w:docPart>
      <w:docPartPr>
        <w:name w:val="5D99DB3F3EBC4F1A93B0B461E7318218"/>
        <w:category>
          <w:name w:val="Général"/>
          <w:gallery w:val="placeholder"/>
        </w:category>
        <w:types>
          <w:type w:val="bbPlcHdr"/>
        </w:types>
        <w:behaviors>
          <w:behavior w:val="content"/>
        </w:behaviors>
        <w:guid w:val="{3E926AE9-79FB-4A2C-A11B-6905CFCC04B0}"/>
      </w:docPartPr>
      <w:docPartBody>
        <w:p w:rsidR="00C06CD5" w:rsidRDefault="00F15D7F" w:rsidP="00F15D7F">
          <w:pPr>
            <w:pStyle w:val="5D99DB3F3EBC4F1A93B0B461E73182182"/>
          </w:pPr>
          <w:r w:rsidRPr="003A1990">
            <w:rPr>
              <w:rStyle w:val="Textedelespacerserv"/>
            </w:rPr>
            <w:t>Choisissez un élément.</w:t>
          </w:r>
        </w:p>
      </w:docPartBody>
    </w:docPart>
    <w:docPart>
      <w:docPartPr>
        <w:name w:val="B5A980820D6A45E582E97276AEC379CE"/>
        <w:category>
          <w:name w:val="Général"/>
          <w:gallery w:val="placeholder"/>
        </w:category>
        <w:types>
          <w:type w:val="bbPlcHdr"/>
        </w:types>
        <w:behaviors>
          <w:behavior w:val="content"/>
        </w:behaviors>
        <w:guid w:val="{56A8D1DF-4B8F-46E2-84B6-885F1967C90B}"/>
      </w:docPartPr>
      <w:docPartBody>
        <w:p w:rsidR="00522B70" w:rsidRDefault="004E7F77" w:rsidP="004E7F77">
          <w:pPr>
            <w:pStyle w:val="B5A980820D6A45E582E97276AEC379CE2"/>
          </w:pPr>
          <w:r w:rsidRPr="003A1990">
            <w:rPr>
              <w:rStyle w:val="Textedelespacerserv"/>
            </w:rPr>
            <w:t>Choisissez un élément.</w:t>
          </w:r>
        </w:p>
      </w:docPartBody>
    </w:docPart>
    <w:docPart>
      <w:docPartPr>
        <w:name w:val="7DA346135CD046F4B623E78B94B9FC7A"/>
        <w:category>
          <w:name w:val="Général"/>
          <w:gallery w:val="placeholder"/>
        </w:category>
        <w:types>
          <w:type w:val="bbPlcHdr"/>
        </w:types>
        <w:behaviors>
          <w:behavior w:val="content"/>
        </w:behaviors>
        <w:guid w:val="{A69D9C68-4471-46DE-BA3E-AFA33EE19004}"/>
      </w:docPartPr>
      <w:docPartBody>
        <w:p w:rsidR="00AC023B" w:rsidRDefault="00AC023B" w:rsidP="00AC023B">
          <w:pPr>
            <w:pStyle w:val="7DA346135CD046F4B623E78B94B9FC7A"/>
          </w:pPr>
          <w:r w:rsidRPr="003A1990">
            <w:rPr>
              <w:rStyle w:val="Textedelespacerserv"/>
            </w:rPr>
            <w:t>Choisissez un élément.</w:t>
          </w:r>
        </w:p>
      </w:docPartBody>
    </w:docPart>
    <w:docPart>
      <w:docPartPr>
        <w:name w:val="6018726388A64896BDC80034C1D358EA"/>
        <w:category>
          <w:name w:val="Général"/>
          <w:gallery w:val="placeholder"/>
        </w:category>
        <w:types>
          <w:type w:val="bbPlcHdr"/>
        </w:types>
        <w:behaviors>
          <w:behavior w:val="content"/>
        </w:behaviors>
        <w:guid w:val="{115B08F7-C12E-4CE8-B93D-2FC236F1DF51}"/>
      </w:docPartPr>
      <w:docPartBody>
        <w:p w:rsidR="00B3068C" w:rsidRDefault="0088142C" w:rsidP="0088142C">
          <w:pPr>
            <w:pStyle w:val="6018726388A64896BDC80034C1D358EA1"/>
          </w:pPr>
          <w:r w:rsidRPr="00C86141">
            <w:rPr>
              <w:rStyle w:val="Textedelespacerserv"/>
            </w:rPr>
            <w:t>Choisissez un élément.</w:t>
          </w:r>
        </w:p>
      </w:docPartBody>
    </w:docPart>
    <w:docPart>
      <w:docPartPr>
        <w:name w:val="AC95EC84BE3F4BB8B29D7F26E063A600"/>
        <w:category>
          <w:name w:val="Général"/>
          <w:gallery w:val="placeholder"/>
        </w:category>
        <w:types>
          <w:type w:val="bbPlcHdr"/>
        </w:types>
        <w:behaviors>
          <w:behavior w:val="content"/>
        </w:behaviors>
        <w:guid w:val="{1E415EEE-4267-4708-B7F4-2BF515FC5F17}"/>
      </w:docPartPr>
      <w:docPartBody>
        <w:p w:rsidR="000D4F1B" w:rsidRDefault="000D4F1B" w:rsidP="000D4F1B">
          <w:pPr>
            <w:pStyle w:val="AC95EC84BE3F4BB8B29D7F26E063A600"/>
          </w:pPr>
          <w:r w:rsidRPr="003A1990">
            <w:rPr>
              <w:rStyle w:val="Textedelespacerserv"/>
            </w:rPr>
            <w:t>Choisissez un élément.</w:t>
          </w:r>
        </w:p>
      </w:docPartBody>
    </w:docPart>
    <w:docPart>
      <w:docPartPr>
        <w:name w:val="6AB26650059E4E75A767688BF897B307"/>
        <w:category>
          <w:name w:val="Général"/>
          <w:gallery w:val="placeholder"/>
        </w:category>
        <w:types>
          <w:type w:val="bbPlcHdr"/>
        </w:types>
        <w:behaviors>
          <w:behavior w:val="content"/>
        </w:behaviors>
        <w:guid w:val="{86DD38A0-3E3E-4C89-8682-0B791267827F}"/>
      </w:docPartPr>
      <w:docPartBody>
        <w:p w:rsidR="000D4F1B" w:rsidRDefault="000D4F1B" w:rsidP="000D4F1B">
          <w:pPr>
            <w:pStyle w:val="6AB26650059E4E75A767688BF897B307"/>
          </w:pPr>
          <w:r w:rsidRPr="003A1990">
            <w:rPr>
              <w:rStyle w:val="Textedelespacerserv"/>
            </w:rPr>
            <w:t>Choisissez un élément.</w:t>
          </w:r>
        </w:p>
      </w:docPartBody>
    </w:docPart>
    <w:docPart>
      <w:docPartPr>
        <w:name w:val="241D44AF7D0D458393206E7E5C1A8958"/>
        <w:category>
          <w:name w:val="Général"/>
          <w:gallery w:val="placeholder"/>
        </w:category>
        <w:types>
          <w:type w:val="bbPlcHdr"/>
        </w:types>
        <w:behaviors>
          <w:behavior w:val="content"/>
        </w:behaviors>
        <w:guid w:val="{B3BA6A22-2FBF-42F7-A6E6-2CAA146AEE9F}"/>
      </w:docPartPr>
      <w:docPartBody>
        <w:p w:rsidR="000D4F1B" w:rsidRDefault="000D4F1B" w:rsidP="000D4F1B">
          <w:pPr>
            <w:pStyle w:val="241D44AF7D0D458393206E7E5C1A8958"/>
          </w:pPr>
          <w:r w:rsidRPr="00C86141">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Calibri"/>
    <w:charset w:val="00"/>
    <w:family w:val="roman"/>
    <w:pitch w:val="default"/>
  </w:font>
  <w:font w:name="Aptos Display">
    <w:altName w:val="Calibri"/>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62B94"/>
    <w:rsid w:val="000115CE"/>
    <w:rsid w:val="00015503"/>
    <w:rsid w:val="000355F8"/>
    <w:rsid w:val="00046132"/>
    <w:rsid w:val="00046420"/>
    <w:rsid w:val="00065BDD"/>
    <w:rsid w:val="00077C2B"/>
    <w:rsid w:val="00095DBE"/>
    <w:rsid w:val="000B3E39"/>
    <w:rsid w:val="000D4F1B"/>
    <w:rsid w:val="000E4FE5"/>
    <w:rsid w:val="000F3285"/>
    <w:rsid w:val="0014133F"/>
    <w:rsid w:val="001517D1"/>
    <w:rsid w:val="001555DC"/>
    <w:rsid w:val="00161A1C"/>
    <w:rsid w:val="00182D63"/>
    <w:rsid w:val="001B7355"/>
    <w:rsid w:val="001C2E3D"/>
    <w:rsid w:val="001D354C"/>
    <w:rsid w:val="001D56F0"/>
    <w:rsid w:val="001E00E9"/>
    <w:rsid w:val="001F09EF"/>
    <w:rsid w:val="002050A6"/>
    <w:rsid w:val="002125FA"/>
    <w:rsid w:val="002129EF"/>
    <w:rsid w:val="00237732"/>
    <w:rsid w:val="0029437B"/>
    <w:rsid w:val="002B1565"/>
    <w:rsid w:val="002F265D"/>
    <w:rsid w:val="00322885"/>
    <w:rsid w:val="00333374"/>
    <w:rsid w:val="00336576"/>
    <w:rsid w:val="0037449D"/>
    <w:rsid w:val="003749B2"/>
    <w:rsid w:val="003805C0"/>
    <w:rsid w:val="00383ABC"/>
    <w:rsid w:val="00390587"/>
    <w:rsid w:val="003A7F7D"/>
    <w:rsid w:val="003B6A37"/>
    <w:rsid w:val="00424138"/>
    <w:rsid w:val="00426EB6"/>
    <w:rsid w:val="00430CF1"/>
    <w:rsid w:val="004413BA"/>
    <w:rsid w:val="00456229"/>
    <w:rsid w:val="00485333"/>
    <w:rsid w:val="004A12A3"/>
    <w:rsid w:val="004A42FD"/>
    <w:rsid w:val="004C284B"/>
    <w:rsid w:val="004E2231"/>
    <w:rsid w:val="004E46DF"/>
    <w:rsid w:val="004E78BB"/>
    <w:rsid w:val="004E7F77"/>
    <w:rsid w:val="004F21A0"/>
    <w:rsid w:val="005125FA"/>
    <w:rsid w:val="005126C7"/>
    <w:rsid w:val="00522B70"/>
    <w:rsid w:val="005573C0"/>
    <w:rsid w:val="005731F8"/>
    <w:rsid w:val="00577960"/>
    <w:rsid w:val="00581D05"/>
    <w:rsid w:val="005A2E82"/>
    <w:rsid w:val="005E1122"/>
    <w:rsid w:val="005E18E0"/>
    <w:rsid w:val="00615DF0"/>
    <w:rsid w:val="00627E7D"/>
    <w:rsid w:val="00633E94"/>
    <w:rsid w:val="00636ACC"/>
    <w:rsid w:val="00641324"/>
    <w:rsid w:val="006814E7"/>
    <w:rsid w:val="0069634F"/>
    <w:rsid w:val="006B0690"/>
    <w:rsid w:val="006B0FF6"/>
    <w:rsid w:val="006C77F4"/>
    <w:rsid w:val="007171E6"/>
    <w:rsid w:val="0071725D"/>
    <w:rsid w:val="0071764C"/>
    <w:rsid w:val="007500A3"/>
    <w:rsid w:val="00752EC1"/>
    <w:rsid w:val="00756E5D"/>
    <w:rsid w:val="00757B91"/>
    <w:rsid w:val="0076683F"/>
    <w:rsid w:val="0076729B"/>
    <w:rsid w:val="007B4B12"/>
    <w:rsid w:val="007B73E3"/>
    <w:rsid w:val="007D31C6"/>
    <w:rsid w:val="007D479E"/>
    <w:rsid w:val="007E25E5"/>
    <w:rsid w:val="00830CEC"/>
    <w:rsid w:val="00835844"/>
    <w:rsid w:val="00837819"/>
    <w:rsid w:val="008406B4"/>
    <w:rsid w:val="00850D96"/>
    <w:rsid w:val="0085245F"/>
    <w:rsid w:val="0087034E"/>
    <w:rsid w:val="00877343"/>
    <w:rsid w:val="0088142C"/>
    <w:rsid w:val="00882613"/>
    <w:rsid w:val="0088579B"/>
    <w:rsid w:val="00894E47"/>
    <w:rsid w:val="008C33F6"/>
    <w:rsid w:val="009211CA"/>
    <w:rsid w:val="00923F71"/>
    <w:rsid w:val="00957B5C"/>
    <w:rsid w:val="00964BDF"/>
    <w:rsid w:val="009827FE"/>
    <w:rsid w:val="009E7382"/>
    <w:rsid w:val="009F7E76"/>
    <w:rsid w:val="00A14689"/>
    <w:rsid w:val="00A34C1B"/>
    <w:rsid w:val="00A6031A"/>
    <w:rsid w:val="00A672FD"/>
    <w:rsid w:val="00A7320D"/>
    <w:rsid w:val="00A83808"/>
    <w:rsid w:val="00A85F1F"/>
    <w:rsid w:val="00AC023B"/>
    <w:rsid w:val="00AC6E9A"/>
    <w:rsid w:val="00AD2385"/>
    <w:rsid w:val="00AF3B22"/>
    <w:rsid w:val="00B04966"/>
    <w:rsid w:val="00B06ACF"/>
    <w:rsid w:val="00B3068C"/>
    <w:rsid w:val="00B33A6E"/>
    <w:rsid w:val="00B3526A"/>
    <w:rsid w:val="00B4151B"/>
    <w:rsid w:val="00B64807"/>
    <w:rsid w:val="00B676D2"/>
    <w:rsid w:val="00B7689D"/>
    <w:rsid w:val="00B82FB7"/>
    <w:rsid w:val="00B850BD"/>
    <w:rsid w:val="00BA4318"/>
    <w:rsid w:val="00BD1B68"/>
    <w:rsid w:val="00BD3869"/>
    <w:rsid w:val="00BE0F3D"/>
    <w:rsid w:val="00C02FEF"/>
    <w:rsid w:val="00C06CD5"/>
    <w:rsid w:val="00C113AA"/>
    <w:rsid w:val="00C116D7"/>
    <w:rsid w:val="00C20F87"/>
    <w:rsid w:val="00C26577"/>
    <w:rsid w:val="00C4524E"/>
    <w:rsid w:val="00C55DD4"/>
    <w:rsid w:val="00C62B94"/>
    <w:rsid w:val="00C659BA"/>
    <w:rsid w:val="00C74C59"/>
    <w:rsid w:val="00C90D55"/>
    <w:rsid w:val="00CC6CF5"/>
    <w:rsid w:val="00CD481E"/>
    <w:rsid w:val="00CD4AED"/>
    <w:rsid w:val="00CF21CD"/>
    <w:rsid w:val="00D4138A"/>
    <w:rsid w:val="00DA2795"/>
    <w:rsid w:val="00DA3F28"/>
    <w:rsid w:val="00DC5C33"/>
    <w:rsid w:val="00DE2321"/>
    <w:rsid w:val="00DE6691"/>
    <w:rsid w:val="00E27203"/>
    <w:rsid w:val="00E512E1"/>
    <w:rsid w:val="00E620D3"/>
    <w:rsid w:val="00EA33BE"/>
    <w:rsid w:val="00EA412C"/>
    <w:rsid w:val="00EC03C4"/>
    <w:rsid w:val="00EE4E9F"/>
    <w:rsid w:val="00EE5DA0"/>
    <w:rsid w:val="00EF2B84"/>
    <w:rsid w:val="00F10CEE"/>
    <w:rsid w:val="00F15D7F"/>
    <w:rsid w:val="00F219EF"/>
    <w:rsid w:val="00F2740F"/>
    <w:rsid w:val="00F42625"/>
    <w:rsid w:val="00F5107D"/>
    <w:rsid w:val="00F60E6C"/>
    <w:rsid w:val="00F70614"/>
    <w:rsid w:val="00F7372A"/>
    <w:rsid w:val="00FD6946"/>
    <w:rsid w:val="00FF08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E1F872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62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D4F1B"/>
    <w:rPr>
      <w:color w:val="808080"/>
    </w:rPr>
  </w:style>
  <w:style w:type="paragraph" w:customStyle="1" w:styleId="806C20DD76BB4E90B8889B6F761D61D1">
    <w:name w:val="806C20DD76BB4E90B8889B6F761D61D1"/>
    <w:rsid w:val="009827FE"/>
  </w:style>
  <w:style w:type="paragraph" w:customStyle="1" w:styleId="B1477662C8114B33A8244A8C9ACEA342">
    <w:name w:val="B1477662C8114B33A8244A8C9ACEA342"/>
    <w:rsid w:val="00C74C5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897B59EE67D04EE5B1B45A3FB5ECF7E3">
    <w:name w:val="897B59EE67D04EE5B1B45A3FB5ECF7E3"/>
    <w:rsid w:val="0037449D"/>
  </w:style>
  <w:style w:type="paragraph" w:customStyle="1" w:styleId="5D99DB3F3EBC4F1A93B0B461E73182182">
    <w:name w:val="5D99DB3F3EBC4F1A93B0B461E73182182"/>
    <w:rsid w:val="00F15D7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DA346135CD046F4B623E78B94B9FC7A">
    <w:name w:val="7DA346135CD046F4B623E78B94B9FC7A"/>
    <w:rsid w:val="00AC023B"/>
  </w:style>
  <w:style w:type="paragraph" w:customStyle="1" w:styleId="B5A980820D6A45E582E97276AEC379CE2">
    <w:name w:val="B5A980820D6A45E582E97276AEC379CE2"/>
    <w:rsid w:val="004E7F7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6018726388A64896BDC80034C1D358EA1">
    <w:name w:val="6018726388A64896BDC80034C1D358EA1"/>
    <w:rsid w:val="0088142C"/>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C95EC84BE3F4BB8B29D7F26E063A600">
    <w:name w:val="AC95EC84BE3F4BB8B29D7F26E063A600"/>
    <w:rsid w:val="000D4F1B"/>
    <w:pPr>
      <w:spacing w:after="160" w:line="278" w:lineRule="auto"/>
    </w:pPr>
    <w:rPr>
      <w:kern w:val="2"/>
      <w:sz w:val="24"/>
      <w:szCs w:val="24"/>
      <w14:ligatures w14:val="standardContextual"/>
    </w:rPr>
  </w:style>
  <w:style w:type="paragraph" w:customStyle="1" w:styleId="6AB26650059E4E75A767688BF897B307">
    <w:name w:val="6AB26650059E4E75A767688BF897B307"/>
    <w:rsid w:val="000D4F1B"/>
    <w:pPr>
      <w:spacing w:after="160" w:line="278" w:lineRule="auto"/>
    </w:pPr>
    <w:rPr>
      <w:kern w:val="2"/>
      <w:sz w:val="24"/>
      <w:szCs w:val="24"/>
      <w14:ligatures w14:val="standardContextual"/>
    </w:rPr>
  </w:style>
  <w:style w:type="paragraph" w:customStyle="1" w:styleId="241D44AF7D0D458393206E7E5C1A8958">
    <w:name w:val="241D44AF7D0D458393206E7E5C1A8958"/>
    <w:rsid w:val="000D4F1B"/>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AAF98807B8104408A2D8C626AB12178" ma:contentTypeVersion="0" ma:contentTypeDescription="Crée un document." ma:contentTypeScope="" ma:versionID="494f717c0ee059eed17d70fcc067e1d6">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BC5F0D-CFBB-4962-8318-0626BCEC2D35}">
  <ds:schemaRefs>
    <ds:schemaRef ds:uri="http://schemas.openxmlformats.org/officeDocument/2006/bibliography"/>
  </ds:schemaRefs>
</ds:datastoreItem>
</file>

<file path=customXml/itemProps2.xml><?xml version="1.0" encoding="utf-8"?>
<ds:datastoreItem xmlns:ds="http://schemas.openxmlformats.org/officeDocument/2006/customXml" ds:itemID="{5090239D-B927-46D4-9AEC-E93CE94A17F3}">
  <ds:schemaRefs>
    <ds:schemaRef ds:uri="http://schemas.microsoft.com/office/2006/metadata/properties"/>
    <ds:schemaRef ds:uri="http://purl.org/dc/dcmitype/"/>
    <ds:schemaRef ds:uri="http://purl.org/dc/terms/"/>
    <ds:schemaRef ds:uri="http://purl.org/dc/elements/1.1/"/>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29C3F785-D628-429D-8E15-86DE4EA5B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5804683-31A2-40EF-82F1-8C5CC2ABBB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Pages>
  <Words>3704</Words>
  <Characters>21075</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LE CENTRE NATIONAL DE LA RECHERCHE SCIENTIFIQUE N° SIREN : 180 089 013</vt:lpstr>
    </vt:vector>
  </TitlesOfParts>
  <Company>CNRS - DELEGATION ALSACE</Company>
  <LinksUpToDate>false</LinksUpToDate>
  <CharactersWithSpaces>24730</CharactersWithSpaces>
  <SharedDoc>false</SharedDoc>
  <HLinks>
    <vt:vector size="18" baseType="variant">
      <vt:variant>
        <vt:i4>2228296</vt:i4>
      </vt:variant>
      <vt:variant>
        <vt:i4>34</vt:i4>
      </vt:variant>
      <vt:variant>
        <vt:i4>0</vt:i4>
      </vt:variant>
      <vt:variant>
        <vt:i4>5</vt:i4>
      </vt:variant>
      <vt:variant>
        <vt:lpwstr>http://www.economie.gouv.fr/directions_services/daj/marches_publics/formulaires/DC/daj_dc.htm</vt:lpwstr>
      </vt:variant>
      <vt:variant>
        <vt:lpwstr/>
      </vt:variant>
      <vt:variant>
        <vt:i4>3145847</vt:i4>
      </vt:variant>
      <vt:variant>
        <vt:i4>7</vt:i4>
      </vt:variant>
      <vt:variant>
        <vt:i4>0</vt:i4>
      </vt:variant>
      <vt:variant>
        <vt:i4>5</vt:i4>
      </vt:variant>
      <vt:variant>
        <vt:lpwstr>http://www.minefe.gouv.fr/</vt:lpwstr>
      </vt:variant>
      <vt:variant>
        <vt:lpwstr/>
      </vt:variant>
      <vt:variant>
        <vt:i4>2097269</vt:i4>
      </vt:variant>
      <vt:variant>
        <vt:i4>4</vt:i4>
      </vt:variant>
      <vt:variant>
        <vt:i4>0</vt:i4>
      </vt:variant>
      <vt:variant>
        <vt:i4>5</vt:i4>
      </vt:variant>
      <vt:variant>
        <vt:lpwstr>http://www.dgdr.cnrs.fr/achats/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CENTRE NATIONAL DE LA RECHERCHE SCIENTIFIQUE N° SIREN : 180 089 013</dc:title>
  <dc:creator>philippe.celet</dc:creator>
  <cp:lastModifiedBy>ROSSIT Tifanny</cp:lastModifiedBy>
  <cp:revision>14</cp:revision>
  <cp:lastPrinted>2025-07-04T12:10:00Z</cp:lastPrinted>
  <dcterms:created xsi:type="dcterms:W3CDTF">2025-06-24T07:36:00Z</dcterms:created>
  <dcterms:modified xsi:type="dcterms:W3CDTF">2025-07-11T11:41:00Z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0x0101008AAF98807B8104408A2D8C626AB12178</vt:lpwstr>
  </property>
</Properties>
</file>